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17DA9" w14:textId="260A64A0" w:rsidR="00BD6073" w:rsidRDefault="00BD6073" w:rsidP="2FE070DD">
      <w:pPr>
        <w:spacing w:after="160" w:line="259" w:lineRule="auto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5 do Regulaminu – Kryteria Wyboru </w:t>
      </w:r>
      <w:r w:rsidR="006D26C8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Uczestników Przedsięwzięcia</w:t>
      </w:r>
      <w:r w:rsidR="00EC5EFB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do każdego z Etapów oraz Kryteria Oceny Technologii po Etapie II</w:t>
      </w:r>
    </w:p>
    <w:p w14:paraId="2E4246CB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p w14:paraId="5222582E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-17293037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105296" w14:textId="1C4CE192" w:rsidR="00415D5F" w:rsidRDefault="00415D5F" w:rsidP="00415D5F">
          <w:pPr>
            <w:pStyle w:val="Nagwekspisutreci"/>
            <w:numPr>
              <w:ilvl w:val="0"/>
              <w:numId w:val="0"/>
            </w:numPr>
            <w:ind w:left="680"/>
          </w:pPr>
          <w:r>
            <w:t>Spis treści</w:t>
          </w:r>
        </w:p>
        <w:p w14:paraId="4BDC2ADE" w14:textId="77777777" w:rsidR="000553C5" w:rsidRPr="000553C5" w:rsidRDefault="000553C5" w:rsidP="000553C5">
          <w:pPr>
            <w:rPr>
              <w:lang w:eastAsia="pl-PL"/>
            </w:rPr>
          </w:pPr>
        </w:p>
        <w:p w14:paraId="2AD75D6F" w14:textId="638BE2C0" w:rsidR="000E5C3F" w:rsidRDefault="00415D5F">
          <w:pPr>
            <w:pStyle w:val="Spistreci3"/>
            <w:tabs>
              <w:tab w:val="left" w:pos="1100"/>
              <w:tab w:val="right" w:leader="dot" w:pos="9010"/>
            </w:tabs>
            <w:rPr>
              <w:ins w:id="0" w:author="Autor"/>
              <w:rFonts w:eastAsiaTheme="minorEastAsia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ins w:id="1" w:author="Autor">
            <w:r w:rsidR="000E5C3F" w:rsidRPr="00AF1CB6">
              <w:rPr>
                <w:rStyle w:val="Hipercze"/>
                <w:noProof/>
              </w:rPr>
              <w:fldChar w:fldCharType="begin"/>
            </w:r>
            <w:r w:rsidR="000E5C3F" w:rsidRPr="00AF1CB6">
              <w:rPr>
                <w:rStyle w:val="Hipercze"/>
                <w:noProof/>
              </w:rPr>
              <w:instrText xml:space="preserve"> </w:instrText>
            </w:r>
            <w:r w:rsidR="000E5C3F">
              <w:rPr>
                <w:noProof/>
              </w:rPr>
              <w:instrText>HYPERLINK \l "_Toc64648737"</w:instrText>
            </w:r>
            <w:r w:rsidR="000E5C3F" w:rsidRPr="00AF1CB6">
              <w:rPr>
                <w:rStyle w:val="Hipercze"/>
                <w:noProof/>
              </w:rPr>
              <w:instrText xml:space="preserve"> </w:instrText>
            </w:r>
            <w:r w:rsidR="000E5C3F" w:rsidRPr="00AF1CB6">
              <w:rPr>
                <w:rStyle w:val="Hipercze"/>
                <w:noProof/>
              </w:rPr>
              <w:fldChar w:fldCharType="separate"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1.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Informacje ogólne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_Toc64648737 \h </w:instrText>
            </w:r>
          </w:ins>
          <w:r w:rsidR="000E5C3F">
            <w:rPr>
              <w:noProof/>
              <w:webHidden/>
            </w:rPr>
          </w:r>
          <w:r w:rsidR="000E5C3F">
            <w:rPr>
              <w:noProof/>
              <w:webHidden/>
            </w:rPr>
            <w:fldChar w:fldCharType="separate"/>
          </w:r>
          <w:ins w:id="2" w:author="Autor">
            <w:r w:rsidR="000E5C3F">
              <w:rPr>
                <w:noProof/>
                <w:webHidden/>
              </w:rPr>
              <w:t>2</w:t>
            </w:r>
            <w:r w:rsidR="000E5C3F">
              <w:rPr>
                <w:noProof/>
                <w:webHidden/>
              </w:rPr>
              <w:fldChar w:fldCharType="end"/>
            </w:r>
            <w:r w:rsidR="000E5C3F" w:rsidRPr="00AF1CB6">
              <w:rPr>
                <w:rStyle w:val="Hipercze"/>
                <w:noProof/>
              </w:rPr>
              <w:fldChar w:fldCharType="end"/>
            </w:r>
          </w:ins>
        </w:p>
        <w:p w14:paraId="23282EFD" w14:textId="35B601A8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3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4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"_Toc64648738"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_Toc64648738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5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579F5436" w14:textId="5D1B6B47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6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7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"_Toc64648739"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2.1.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Podstawa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_Toc64648739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8" w:author="Autor"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166E6D38" w14:textId="2D73C7E8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9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10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"_Toc64648740"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Wniosków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_Toc64648740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1" w:author="Autor"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2560A967" w14:textId="27970D4D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12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13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"_Toc64648741"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Wniosków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_Toc64648741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4" w:author="Autor"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084FA6C5" w14:textId="38E2220F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15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16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"_Toc64648742"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_Toc64648742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17" w:author="Autor"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72BD7894" w14:textId="7E099990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18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19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"_Toc64648743"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3.1.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złożenia Wyników Prac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_Toc64648743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0" w:author="Autor"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69C7BBA0" w14:textId="4B0467A5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21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22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"_Toc64648744"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wyników Testów Instalacji Ułamkowo-Technicznych uzyskanych przez Uczestników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_Toc64648744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3" w:author="Autor"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2E75DEB0" w14:textId="23AE5A2C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24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25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"_Toc64648745"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zaktualizowanej Oferty Uczestników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_Toc64648745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6" w:author="Autor"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7AECDF8C" w14:textId="64612E7E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27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28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"_Toc64648746"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3.4.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Wyników Prac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_Toc64648746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29" w:author="Autor"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6C49075A" w14:textId="0ED37D20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ins w:id="30" w:author="Autor"/>
              <w:rFonts w:eastAsiaTheme="minorEastAsia"/>
              <w:noProof/>
              <w:sz w:val="22"/>
              <w:szCs w:val="22"/>
              <w:lang w:eastAsia="pl-PL"/>
            </w:rPr>
          </w:pPr>
          <w:ins w:id="31" w:author="Autor">
            <w:r w:rsidRPr="00AF1CB6">
              <w:rPr>
                <w:rStyle w:val="Hipercze"/>
                <w:noProof/>
              </w:rPr>
              <w:fldChar w:fldCharType="begin"/>
            </w:r>
            <w:r w:rsidRPr="00AF1CB6">
              <w:rPr>
                <w:rStyle w:val="Hipercze"/>
                <w:noProof/>
              </w:rPr>
              <w:instrText xml:space="preserve"> </w:instrText>
            </w:r>
            <w:r>
              <w:rPr>
                <w:noProof/>
              </w:rPr>
              <w:instrText>HYPERLINK \l "_Toc64648747"</w:instrText>
            </w:r>
            <w:r w:rsidRPr="00AF1CB6">
              <w:rPr>
                <w:rStyle w:val="Hipercze"/>
                <w:noProof/>
              </w:rPr>
              <w:instrText xml:space="preserve"> </w:instrText>
            </w:r>
            <w:r w:rsidRPr="00AF1CB6">
              <w:rPr>
                <w:rStyle w:val="Hipercze"/>
                <w:noProof/>
              </w:rPr>
              <w:fldChar w:fldCharType="separate"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4.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Oceny Końcowej Technologii po Etapie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_Toc64648747 \h </w:instrText>
            </w:r>
          </w:ins>
          <w:r>
            <w:rPr>
              <w:noProof/>
              <w:webHidden/>
            </w:rPr>
          </w:r>
          <w:r>
            <w:rPr>
              <w:noProof/>
              <w:webHidden/>
            </w:rPr>
            <w:fldChar w:fldCharType="separate"/>
          </w:r>
          <w:ins w:id="32" w:author="Autor"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  <w:r w:rsidRPr="00AF1CB6">
              <w:rPr>
                <w:rStyle w:val="Hipercze"/>
                <w:noProof/>
              </w:rPr>
              <w:fldChar w:fldCharType="end"/>
            </w:r>
          </w:ins>
        </w:p>
        <w:p w14:paraId="00888742" w14:textId="65FCBF27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33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34" w:author="Autor"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Del="000E5C3F">
              <w:rPr>
                <w:noProof/>
                <w:webHidden/>
              </w:rPr>
              <w:tab/>
              <w:delText>2</w:delText>
            </w:r>
          </w:del>
        </w:p>
        <w:p w14:paraId="10B98D2D" w14:textId="316DAAB8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35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36" w:author="Autor">
            <w:r w:rsidRPr="00611B00" w:rsidDel="000E5C3F">
              <w:delText>2.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Kryteria Wyboru Uczestników Przedsięwzięcia do Etapu I</w:delText>
            </w:r>
            <w:r w:rsidDel="000E5C3F">
              <w:rPr>
                <w:noProof/>
                <w:webHidden/>
              </w:rPr>
              <w:tab/>
              <w:delText>3</w:delText>
            </w:r>
          </w:del>
        </w:p>
        <w:p w14:paraId="3969B28B" w14:textId="03BD3FCF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37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38" w:author="Autor">
            <w:r w:rsidRPr="00611B00" w:rsidDel="000E5C3F">
              <w:delText>2.1.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Podstawa oceny</w:delText>
            </w:r>
            <w:r w:rsidDel="000E5C3F">
              <w:rPr>
                <w:noProof/>
                <w:webHidden/>
              </w:rPr>
              <w:tab/>
              <w:delText>3</w:delText>
            </w:r>
          </w:del>
        </w:p>
        <w:p w14:paraId="26F35082" w14:textId="50F0258E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39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40" w:author="Autor">
            <w:r w:rsidRPr="00611B00" w:rsidDel="000E5C3F">
              <w:delText>2.2.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Ocena Wniosków</w:delText>
            </w:r>
            <w:r w:rsidDel="000E5C3F">
              <w:rPr>
                <w:noProof/>
                <w:webHidden/>
              </w:rPr>
              <w:tab/>
              <w:delText>3</w:delText>
            </w:r>
          </w:del>
        </w:p>
        <w:p w14:paraId="5F644A77" w14:textId="4CDA904B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41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42" w:author="Autor">
            <w:r w:rsidRPr="00611B00" w:rsidDel="000E5C3F">
              <w:delText>2.3.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Wynik oceny merytorycznej Wniosków</w:delText>
            </w:r>
            <w:r w:rsidDel="000E5C3F">
              <w:rPr>
                <w:noProof/>
                <w:webHidden/>
              </w:rPr>
              <w:tab/>
              <w:delText>32</w:delText>
            </w:r>
          </w:del>
        </w:p>
        <w:p w14:paraId="25899CC3" w14:textId="4B5A099B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43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44" w:author="Autor">
            <w:r w:rsidRPr="00611B00" w:rsidDel="000E5C3F">
              <w:delText>3.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Kryteria Wyboru Uczestników Przedsięwzięcia do Etapu II</w:delText>
            </w:r>
            <w:r w:rsidDel="000E5C3F">
              <w:rPr>
                <w:noProof/>
                <w:webHidden/>
              </w:rPr>
              <w:tab/>
              <w:delText>34</w:delText>
            </w:r>
          </w:del>
        </w:p>
        <w:p w14:paraId="2B4F9D0A" w14:textId="6DFEE0F2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45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46" w:author="Autor">
            <w:r w:rsidRPr="00611B00" w:rsidDel="000E5C3F">
              <w:delText>3.1.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Weryfikacja złożenia Wyników Prac Etapu I</w:delText>
            </w:r>
            <w:r w:rsidDel="000E5C3F">
              <w:rPr>
                <w:noProof/>
                <w:webHidden/>
              </w:rPr>
              <w:tab/>
              <w:delText>35</w:delText>
            </w:r>
          </w:del>
        </w:p>
        <w:p w14:paraId="284844F4" w14:textId="41A9344C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47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48" w:author="Autor">
            <w:r w:rsidRPr="00611B00" w:rsidDel="000E5C3F">
              <w:delText>3.2.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Weryfikacja wyników Testów Instalacji Ułamkowo-Technicznych uzyskanych przez Uczestników Przedsięwzięcia</w:delText>
            </w:r>
            <w:r w:rsidDel="000E5C3F">
              <w:rPr>
                <w:noProof/>
                <w:webHidden/>
              </w:rPr>
              <w:tab/>
              <w:delText>35</w:delText>
            </w:r>
          </w:del>
        </w:p>
        <w:p w14:paraId="778A0095" w14:textId="0CF39490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49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50" w:author="Autor">
            <w:r w:rsidRPr="00611B00" w:rsidDel="000E5C3F">
              <w:delText>3.3.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Ocena zaktualizowanej oferty Uczestników Przedsięwzięcia</w:delText>
            </w:r>
            <w:r w:rsidDel="000E5C3F">
              <w:rPr>
                <w:noProof/>
                <w:webHidden/>
              </w:rPr>
              <w:tab/>
              <w:delText>36</w:delText>
            </w:r>
          </w:del>
        </w:p>
        <w:p w14:paraId="044539F6" w14:textId="13D321C2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51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52" w:author="Autor">
            <w:r w:rsidRPr="00611B00" w:rsidDel="000E5C3F">
              <w:delText>3.4.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Wynik oceny merytorycznej Wyników Prac Etapu I</w:delText>
            </w:r>
            <w:r w:rsidDel="000E5C3F">
              <w:rPr>
                <w:noProof/>
                <w:webHidden/>
              </w:rPr>
              <w:tab/>
              <w:delText>36</w:delText>
            </w:r>
          </w:del>
        </w:p>
        <w:p w14:paraId="6ECD4025" w14:textId="5238C1A4" w:rsidR="00E217B5" w:rsidDel="000E5C3F" w:rsidRDefault="00E217B5">
          <w:pPr>
            <w:pStyle w:val="Spistreci3"/>
            <w:tabs>
              <w:tab w:val="left" w:pos="1100"/>
              <w:tab w:val="right" w:leader="dot" w:pos="9010"/>
            </w:tabs>
            <w:rPr>
              <w:del w:id="53" w:author="Autor"/>
              <w:rFonts w:eastAsiaTheme="minorEastAsia"/>
              <w:noProof/>
              <w:sz w:val="22"/>
              <w:szCs w:val="22"/>
              <w:lang w:eastAsia="pl-PL"/>
            </w:rPr>
          </w:pPr>
          <w:del w:id="54" w:author="Autor">
            <w:r w:rsidRPr="00611B00" w:rsidDel="000E5C3F">
              <w:delText>4.</w:delText>
            </w:r>
            <w:r w:rsidDel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611B00" w:rsidDel="000E5C3F">
              <w:delText>Kryteria Oceny Końcowej Technologii po Etapie II</w:delText>
            </w:r>
            <w:r w:rsidDel="000E5C3F">
              <w:rPr>
                <w:noProof/>
                <w:webHidden/>
              </w:rPr>
              <w:tab/>
              <w:delText>39</w:delText>
            </w:r>
          </w:del>
        </w:p>
        <w:p w14:paraId="3B3CE5B0" w14:textId="228FC515" w:rsidR="00415D5F" w:rsidRDefault="00415D5F">
          <w:r>
            <w:rPr>
              <w:b/>
              <w:bCs/>
            </w:rPr>
            <w:fldChar w:fldCharType="end"/>
          </w:r>
        </w:p>
      </w:sdtContent>
    </w:sdt>
    <w:p w14:paraId="4F345D8D" w14:textId="7F2677E6" w:rsidR="00415D5F" w:rsidRDefault="00415D5F">
      <w:pPr>
        <w:rPr>
          <w:rFonts w:ascii="Calibri" w:eastAsia="Times New Roman" w:hAnsi="Calibri" w:cs="Times New Roman"/>
          <w:sz w:val="22"/>
          <w:szCs w:val="22"/>
          <w:lang w:eastAsia="pl-PL"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lastRenderedPageBreak/>
        <w:br w:type="page"/>
      </w:r>
    </w:p>
    <w:p w14:paraId="01D2BEAD" w14:textId="77777777" w:rsidR="00415D5F" w:rsidRPr="00B64DBA" w:rsidRDefault="00415D5F" w:rsidP="00BD6073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59492916" w14:textId="77777777" w:rsidR="00BD6073" w:rsidRPr="00B64DBA" w:rsidRDefault="00BD6073" w:rsidP="00BD6073">
      <w:pPr>
        <w:keepNext/>
        <w:keepLines/>
        <w:numPr>
          <w:ilvl w:val="0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5" w:name="_Toc64648737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Informacje ogólne</w:t>
      </w:r>
      <w:bookmarkEnd w:id="55"/>
    </w:p>
    <w:p w14:paraId="66BA1E63" w14:textId="3C25EBCD" w:rsidR="00BD6073" w:rsidRPr="00B64DBA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Nabór Wnioskodawców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do zawarcia Umowy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przystąpienia do realizacji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opierał się na podstawie oceny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Wniosków o</w:t>
      </w:r>
      <w:r w:rsidRPr="009D46E5">
        <w:rPr>
          <w:rFonts w:ascii="Calibri" w:eastAsia="Calibri" w:hAnsi="Calibri" w:cs="Times New Roman"/>
          <w:sz w:val="22"/>
          <w:szCs w:val="22"/>
          <w:lang w:eastAsia="pl-PL"/>
        </w:rPr>
        <w:t xml:space="preserve"> dopuszczenie do udziału w post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powaniu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złożonych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przez podmioty zainteresowane realizacją Przedsięwzięcia. Ocena Wniosków zostanie przeprowadzona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zgodnie z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B3699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Wynikiem o</w:t>
      </w:r>
      <w:r w:rsidRPr="00101A73">
        <w:rPr>
          <w:rFonts w:ascii="Calibri" w:eastAsia="Calibri" w:hAnsi="Calibri" w:cs="Times New Roman"/>
          <w:sz w:val="22"/>
          <w:szCs w:val="22"/>
          <w:lang w:eastAsia="pl-PL"/>
        </w:rPr>
        <w:t>ceny ww. Wniosków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</w:t>
      </w:r>
      <w:r w:rsidRPr="009C1E55">
        <w:rPr>
          <w:rFonts w:ascii="Calibri" w:eastAsia="Calibri" w:hAnsi="Calibri" w:cs="Times New Roman"/>
          <w:sz w:val="22"/>
          <w:szCs w:val="22"/>
          <w:lang w:eastAsia="pl-PL"/>
        </w:rPr>
        <w:t>Lista Rankingowa,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która będzie stanowiła podstawę wyboru Wnioskodawców, z którymi Zamawiający zawrze Umowę. </w:t>
      </w:r>
    </w:p>
    <w:p w14:paraId="0D2C9D4D" w14:textId="70A24DC0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Po zakończeniu Etapu I,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będzie prowadził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Selekcj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ę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II zgodnie z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 xml:space="preserve">Uczestników Przedsięwzięcia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do Etapu II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- szczegółowe informacje dotyczące opisu poszczególnych Kryteriów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Selekcji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, a także sposobu oceny i przyznawania punktów w ramach Selekcji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Wniosków i opisów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Etapów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 </w:t>
      </w:r>
      <w:proofErr w:type="spellStart"/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>II zostały przedstawione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 rozdziałach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 xml:space="preserve"> poniżej.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Po zakończeniu Etapu II, Zamawiający dokona Oceny</w:t>
      </w:r>
      <w:r w:rsidR="00AD4DA2">
        <w:rPr>
          <w:rFonts w:ascii="Calibri" w:eastAsia="Calibri" w:hAnsi="Calibri" w:cs="Times New Roman"/>
          <w:sz w:val="22"/>
          <w:szCs w:val="22"/>
          <w:lang w:eastAsia="pl-PL"/>
        </w:rPr>
        <w:t xml:space="preserve"> Końcowej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po Etapie II.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>Zamawiający zastrzega sobie prawo do uprawnienia Partnera Strategicz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nego do dokonania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wskazanych przez Zamawiającego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czynności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w ramach oceny Wyników Prac Etapu I lub Etapu II.</w:t>
      </w:r>
    </w:p>
    <w:p w14:paraId="039B4494" w14:textId="7C3211C3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>Zamawiający</w:t>
      </w:r>
      <w:r w:rsidR="007F6308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w trakcie prowadzonych ocen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weryfikował spełnienie </w:t>
      </w:r>
      <w:r w:rsidR="00785829" w:rsidRPr="28C3E094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punktowane Kryteria </w:t>
      </w:r>
      <w:r w:rsidR="00205140" w:rsidRPr="28C3E094">
        <w:rPr>
          <w:rFonts w:ascii="Calibri" w:eastAsia="Calibri" w:hAnsi="Calibri" w:cs="Times New Roman"/>
          <w:sz w:val="22"/>
          <w:szCs w:val="22"/>
          <w:lang w:eastAsia="pl-PL"/>
        </w:rPr>
        <w:t>Konkursowe, będzie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przyznawał punkty za spełnienie Wymagań Opcjonalnych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oraz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za inne elementy odpowiednio </w:t>
      </w:r>
      <w:r w:rsidR="00AC2477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>Wniosku lub zaktualizowanej oferty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76A29EAE" w14:textId="194BDE74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Przedsięwzięcia i realizacji poszczególnych Etapów,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zobligowany do przedstawienia do oceny odpowiednio Wyników Prac Etapu I </w:t>
      </w:r>
      <w:proofErr w:type="spellStart"/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Etapu II. W przypadku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niespełnienia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powyższego,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odstąpi od przeprowadzenia oceny merytorycznej Wyników Prac Etapu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a tym samym odpowiednio uwzględnienia Wykonawcy w procesie Selekcji do Etapu II, lub Oceny Technologii po Etapie II.</w:t>
      </w:r>
    </w:p>
    <w:p w14:paraId="57AE6CE6" w14:textId="2F1B6328" w:rsidR="00BD6073" w:rsidRPr="008F6959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8F6959">
        <w:rPr>
          <w:rFonts w:ascii="Calibri" w:eastAsia="Calibri" w:hAnsi="Calibri" w:cs="Times New Roman"/>
          <w:sz w:val="22"/>
          <w:szCs w:val="22"/>
        </w:rPr>
        <w:t xml:space="preserve">Liczba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 dopuszczonych do udziału w poszczególnych </w:t>
      </w:r>
      <w:r>
        <w:rPr>
          <w:rFonts w:ascii="Calibri" w:eastAsia="Calibri" w:hAnsi="Calibri" w:cs="Times New Roman"/>
          <w:sz w:val="22"/>
          <w:szCs w:val="22"/>
        </w:rPr>
        <w:t>E</w:t>
      </w:r>
      <w:r w:rsidRPr="008F6959">
        <w:rPr>
          <w:rFonts w:ascii="Calibri" w:eastAsia="Calibri" w:hAnsi="Calibri" w:cs="Times New Roman"/>
          <w:sz w:val="22"/>
          <w:szCs w:val="22"/>
        </w:rPr>
        <w:t>tapach będzie następująca:</w:t>
      </w:r>
    </w:p>
    <w:p w14:paraId="59949EC7" w14:textId="14E4B8BF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28C3E094">
        <w:rPr>
          <w:rFonts w:ascii="Calibri" w:eastAsia="Calibri" w:hAnsi="Calibri" w:cs="Times New Roman"/>
          <w:sz w:val="22"/>
          <w:szCs w:val="22"/>
        </w:rPr>
        <w:t xml:space="preserve">Do Etapu I zostanie dopuszczonych maksymalnie 4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28C3E094">
        <w:rPr>
          <w:rFonts w:ascii="Calibri" w:eastAsia="Calibri" w:hAnsi="Calibri" w:cs="Times New Roman"/>
          <w:sz w:val="22"/>
          <w:szCs w:val="22"/>
        </w:rPr>
        <w:t>;</w:t>
      </w:r>
    </w:p>
    <w:p w14:paraId="359C0F5C" w14:textId="01A22638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Do Etapu II zostanie dopuszczony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, z zastrzeżeniem postanowień Rozdziału X Regulaminu,</w:t>
      </w:r>
      <w:r w:rsidRPr="730E2663">
        <w:rPr>
          <w:rFonts w:ascii="Calibri" w:eastAsia="Calibri" w:hAnsi="Calibri" w:cs="Times New Roman"/>
          <w:sz w:val="22"/>
          <w:szCs w:val="22"/>
        </w:rPr>
        <w:t xml:space="preserve"> nie mniej niż 1 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Uczestnik Przedsięwzięcia</w:t>
      </w:r>
      <w:r w:rsidRPr="730E2663">
        <w:rPr>
          <w:rFonts w:ascii="Calibri" w:eastAsia="Calibri" w:hAnsi="Calibri" w:cs="Times New Roman"/>
          <w:sz w:val="22"/>
          <w:szCs w:val="22"/>
        </w:rPr>
        <w:t>.</w:t>
      </w:r>
    </w:p>
    <w:p w14:paraId="3F0618CF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7F2959D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Szczegółowy przebieg Przedsięwzięcia oraz Wyniki Prac poszczególnych Etapów zostały opisane w Załączniku nr 4 do Regulaminu - Harmonogram Przedsięwzięcia.</w:t>
      </w:r>
    </w:p>
    <w:p w14:paraId="05496D1D" w14:textId="77777777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(i) w niniejszym Załączniku określono ocenę punktową </w:t>
      </w:r>
      <w:r>
        <w:rPr>
          <w:rFonts w:ascii="Calibri" w:eastAsia="Calibri" w:hAnsi="Calibri" w:cs="Calibri"/>
          <w:sz w:val="22"/>
          <w:szCs w:val="22"/>
        </w:rPr>
        <w:t xml:space="preserve">obliczaną z wykorzystaniem mnożników podawanych w określonych zakresach </w:t>
      </w:r>
      <w:r w:rsidRPr="22D8D8D8">
        <w:rPr>
          <w:rFonts w:ascii="Calibri" w:eastAsia="Calibri" w:hAnsi="Calibri" w:cs="Calibri"/>
          <w:sz w:val="22"/>
          <w:szCs w:val="22"/>
        </w:rPr>
        <w:t xml:space="preserve">(„od… do…”) oraz (ii) zakresy </w:t>
      </w:r>
      <w:r>
        <w:rPr>
          <w:rFonts w:ascii="Calibri" w:eastAsia="Calibri" w:hAnsi="Calibri" w:cs="Calibri"/>
          <w:sz w:val="22"/>
          <w:szCs w:val="22"/>
        </w:rPr>
        <w:t>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 są podzielone na kilka poziomów, zastosowanie mają poniższe zasady:</w:t>
      </w:r>
    </w:p>
    <w:p w14:paraId="6CEBA84E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lastRenderedPageBreak/>
        <w:t xml:space="preserve">jeśli w zakresie danego kryterium Wniosek/Wynik Prac Etapu przedstawia zgodnie z opisem kryterium w pełnym zakresie najniższy poziom określonych cech albo odpowiednio brak danej cechy,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„0”;</w:t>
      </w:r>
    </w:p>
    <w:p w14:paraId="27A4B013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w pełnym zakresie najwyższy poziom określonych cech,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</w:t>
      </w:r>
      <w:r>
        <w:rPr>
          <w:rFonts w:ascii="Calibri" w:eastAsia="Calibri" w:hAnsi="Calibri" w:cs="Calibri"/>
          <w:sz w:val="22"/>
          <w:szCs w:val="22"/>
        </w:rPr>
        <w:t>1</w:t>
      </w:r>
      <w:r w:rsidRPr="22D8D8D8">
        <w:rPr>
          <w:rFonts w:ascii="Calibri" w:eastAsia="Calibri" w:hAnsi="Calibri" w:cs="Calibri"/>
          <w:sz w:val="22"/>
          <w:szCs w:val="22"/>
        </w:rPr>
        <w:t>”;</w:t>
      </w:r>
    </w:p>
    <w:p w14:paraId="74038691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cechy charakterystyczne dla poziomu pośredniego pomiędzy najniższym (lit. a)) oraz najwyższym (lit. b)) poziomem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</w:t>
      </w:r>
      <w:r>
        <w:rPr>
          <w:rFonts w:ascii="Calibri" w:eastAsia="Calibri" w:hAnsi="Calibri" w:cs="Calibri"/>
          <w:sz w:val="22"/>
          <w:szCs w:val="22"/>
        </w:rPr>
        <w:t xml:space="preserve">określenie mnożnika </w:t>
      </w:r>
      <w:r w:rsidRPr="22D8D8D8">
        <w:rPr>
          <w:rFonts w:ascii="Calibri" w:eastAsia="Calibri" w:hAnsi="Calibri" w:cs="Calibri"/>
          <w:sz w:val="22"/>
          <w:szCs w:val="22"/>
        </w:rPr>
        <w:t xml:space="preserve">następuje dwuetapowo: (i) w pierwszej kolejności ustala się poziom zakresu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którego opis w przeważającym stopniu odpowiada charakterystyce Wniosku/Wyniku Prac Etapu w zakresie relewantnym dla danego kryterium i </w:t>
      </w:r>
      <w:r>
        <w:rPr>
          <w:rFonts w:ascii="Calibri" w:eastAsia="Calibri" w:hAnsi="Calibri" w:cs="Calibri"/>
          <w:sz w:val="22"/>
          <w:szCs w:val="22"/>
        </w:rPr>
        <w:t>przyjmuje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wstępnie </w:t>
      </w:r>
      <w:r>
        <w:rPr>
          <w:rFonts w:ascii="Calibri" w:eastAsia="Calibri" w:hAnsi="Calibri" w:cs="Calibri"/>
          <w:sz w:val="22"/>
          <w:szCs w:val="22"/>
        </w:rPr>
        <w:t>mnożnik pośredni</w:t>
      </w:r>
      <w:r w:rsidRPr="22D8D8D8">
        <w:rPr>
          <w:rFonts w:ascii="Calibri" w:eastAsia="Calibri" w:hAnsi="Calibri" w:cs="Calibri"/>
          <w:sz w:val="22"/>
          <w:szCs w:val="22"/>
        </w:rPr>
        <w:t xml:space="preserve"> pomiędzy najwyższym a najniższym zakresem w ramach danego poziomu. Jeśli Wniosek/Wynik Prac Etapu:</w:t>
      </w:r>
    </w:p>
    <w:p w14:paraId="464E5552" w14:textId="7F096320" w:rsidR="008D5C62" w:rsidRDefault="008D5C62" w:rsidP="2176112B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176112B">
        <w:rPr>
          <w:rFonts w:ascii="Calibri" w:eastAsia="Calibri" w:hAnsi="Calibri" w:cs="Calibri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kryterium albo</w:t>
      </w:r>
    </w:p>
    <w:p w14:paraId="462C1350" w14:textId="77777777" w:rsidR="008D5C62" w:rsidRDefault="008D5C62" w:rsidP="008D5C62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Wniosek/Wynik Prac Etapu przejawia częściowo cechy charakterystyczne dla innych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w drugiej kolejności ustala się w jakim stopniu Wniosek/Wynik Prac Etapu w zakresie relewantnym dla danego kryterium spełnia cechy charakterystyczne dla wyższego poziomu i niższego, a następnie w zależności od natężenia tych cech </w:t>
      </w:r>
      <w:r>
        <w:rPr>
          <w:rFonts w:ascii="Calibri" w:eastAsia="Calibri" w:hAnsi="Calibri" w:cs="Calibri"/>
          <w:sz w:val="22"/>
          <w:szCs w:val="22"/>
        </w:rPr>
        <w:t>ustala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</w:t>
      </w:r>
      <w:r>
        <w:rPr>
          <w:rFonts w:ascii="Calibri" w:eastAsia="Calibri" w:hAnsi="Calibri" w:cs="Calibri"/>
          <w:sz w:val="22"/>
          <w:szCs w:val="22"/>
        </w:rPr>
        <w:t>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w zakresie niższym lub wyższym danego poziomu punktowego.</w:t>
      </w:r>
    </w:p>
    <w:p w14:paraId="23EDCCD0" w14:textId="262CCC45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3E54B37D">
        <w:rPr>
          <w:rFonts w:ascii="Calibri" w:eastAsia="Calibri" w:hAnsi="Calibri" w:cs="Calibri"/>
          <w:sz w:val="22"/>
          <w:szCs w:val="22"/>
        </w:rPr>
        <w:t>Dla przykładu: w ramach kryterium X oceniane są cechy (i), (ii), (iii). Kryterium przewiduje poziomy mnożników od niedostatecznego do doskonałego. Wniosek B w zakresie tego kryterium ma cechy odpowiadające cechom uznawanym za doskonałe w pełnym zakresie (i)-(iii), przyznaje mu się punkty z mnożnikiem 1. Wniosek C nie spełnia w ogóle tego kryterium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2803BD53" w14:textId="2A0B8523" w:rsidR="54ED619E" w:rsidRDefault="54ED619E" w:rsidP="54ED619E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0628EC3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400BA9CE" w14:textId="3037F7A8" w:rsidR="00BD6073" w:rsidRPr="00B64DBA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6" w:name="_Toc64648738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</w:t>
      </w:r>
      <w:bookmarkEnd w:id="56"/>
    </w:p>
    <w:p w14:paraId="1A7E0AF2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7" w:name="_Toc64648739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Podstawa oceny</w:t>
      </w:r>
      <w:bookmarkEnd w:id="57"/>
    </w:p>
    <w:p w14:paraId="7076A7D9" w14:textId="44A59C15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Podstawą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są złożone przez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Wnioskodawców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Wnioski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o dopuszczenie do udziału w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ostępowaniu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. Wnioski muszą zostać złożone zgodnie z zasadami i w terminie określonym przez Regulamin. W ramach 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złożonego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zgodnie ze wzorem </w:t>
      </w:r>
      <w:r>
        <w:rPr>
          <w:rFonts w:ascii="Calibri" w:eastAsia="Calibri" w:hAnsi="Calibri" w:cs="Times New Roman"/>
          <w:sz w:val="22"/>
          <w:szCs w:val="22"/>
          <w:lang w:eastAsia="pl-PL"/>
        </w:rPr>
        <w:lastRenderedPageBreak/>
        <w:t xml:space="preserve">stanowiącym </w:t>
      </w:r>
      <w:r w:rsidRPr="000C04CB">
        <w:rPr>
          <w:rFonts w:ascii="Calibri" w:eastAsia="Calibri" w:hAnsi="Calibri" w:cs="Times New Roman"/>
          <w:sz w:val="22"/>
          <w:szCs w:val="22"/>
          <w:lang w:eastAsia="pl-PL"/>
        </w:rPr>
        <w:t>Załącznik nr 3 do Regulaminu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Wnioskodawcy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przedstawiają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 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szczegó</w:t>
      </w:r>
      <w:r>
        <w:rPr>
          <w:rFonts w:ascii="Calibri" w:eastAsia="Calibri" w:hAnsi="Calibri" w:cs="Times New Roman"/>
          <w:sz w:val="22"/>
          <w:szCs w:val="22"/>
          <w:lang w:eastAsia="pl-PL"/>
        </w:rPr>
        <w:t>lności opis proponowanej Technologii Uniwersalnej Biogazowni, w tym założenia</w:t>
      </w:r>
      <w:r w:rsidR="00CD13CF">
        <w:rPr>
          <w:rFonts w:ascii="Calibri" w:eastAsia="Calibri" w:hAnsi="Calibri" w:cs="Times New Roman"/>
          <w:sz w:val="22"/>
          <w:szCs w:val="22"/>
          <w:lang w:eastAsia="pl-PL"/>
        </w:rPr>
        <w:t xml:space="preserve"> dwóch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A6169">
        <w:rPr>
          <w:rFonts w:ascii="Calibri" w:eastAsia="Calibri" w:hAnsi="Calibri" w:cs="Times New Roman"/>
          <w:sz w:val="22"/>
          <w:szCs w:val="22"/>
          <w:lang w:eastAsia="pl-PL"/>
        </w:rPr>
        <w:t xml:space="preserve">identycznych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Instalacji Ułamkowo-Technicznych i Demonstratora Technologii opracowywanych w ramach Przedsięwzięcia,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deklarację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parametrów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 Wymagań Konkursowych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opis innowacji planowany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ch do zaimplementowania 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emonstratorze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pozwalających na osiągni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cie oczekiwanych założeń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Przedsięwzięcia oraz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 xml:space="preserve">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>O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pcjonalnych (jeśli dotyczy) opisanych Załącznikiem nr 1 do Regulaminu</w:t>
      </w:r>
      <w:r w:rsidR="002419CA">
        <w:rPr>
          <w:rFonts w:ascii="Calibri" w:eastAsia="Calibri" w:hAnsi="Calibri" w:cs="Times New Roman"/>
          <w:sz w:val="22"/>
          <w:szCs w:val="22"/>
          <w:lang w:eastAsia="pl-PL"/>
        </w:rPr>
        <w:t>, oraz innych wskazanych we Wniosku elementów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E03865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</w:p>
    <w:p w14:paraId="13122A0B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color w:val="FF0000"/>
          <w:sz w:val="22"/>
          <w:szCs w:val="22"/>
          <w:lang w:eastAsia="pl-PL"/>
        </w:rPr>
      </w:pPr>
    </w:p>
    <w:p w14:paraId="3AE3A55D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58" w:name="_Toc64648740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Ocena Wniosków</w:t>
      </w:r>
      <w:bookmarkEnd w:id="58"/>
    </w:p>
    <w:p w14:paraId="4A4BB18F" w14:textId="4A63F1A8" w:rsidR="00BD6073" w:rsidRPr="00B64DBA" w:rsidRDefault="00CD13CF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Złożone przez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Wniosk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ED3835">
        <w:rPr>
          <w:rFonts w:ascii="Calibri" w:eastAsia="Calibri" w:hAnsi="Calibri" w:cs="Times New Roman"/>
          <w:sz w:val="22"/>
          <w:szCs w:val="22"/>
          <w:lang w:eastAsia="pl-PL"/>
        </w:rPr>
        <w:t>zostaną sprawdzone pod kątem formaln</w:t>
      </w:r>
      <w:r w:rsidR="005A32CB">
        <w:rPr>
          <w:rFonts w:ascii="Calibri" w:eastAsia="Calibri" w:hAnsi="Calibri" w:cs="Times New Roman"/>
          <w:sz w:val="22"/>
          <w:szCs w:val="22"/>
          <w:lang w:eastAsia="pl-PL"/>
        </w:rPr>
        <w:t>ym oraz pod kątem merytorycznym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BD6073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Ocena formalna złożonych Wniosków będzie prowadzona zgodnie z zasadami przedstawionymi w Regulaminie.</w:t>
      </w:r>
    </w:p>
    <w:p w14:paraId="54E78D72" w14:textId="70EAA925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 przeprowadzeniu oceny formalnej oraz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merytorycznej, 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przygotuje oraz opublikuje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List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 Rankingow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ą Wnioskodawców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Kryteria Konkursowe oraz będzie przyznawał punkty za spełnienie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Opcjonalnych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oraz za przedstawienie do </w:t>
      </w:r>
      <w:r w:rsidR="00DA0467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oceny innych 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>wymaganych elementów Wniosku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 xml:space="preserve"> pod kątem spełnienia Wymagań Jakościowych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522A27BA" w14:textId="1828D495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Aby uniknąć wszelkich wątpliwości, Zamawiający zaznacza, iż przedstawion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>y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we Wniosku opis koncepcyjny zaproponowanego</w:t>
      </w:r>
      <w:r w:rsidDel="00570A5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rozwiązania dotyczy Technologii Uniwersalnej Biogazowni i Demonstratora Technologii. 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Instalacj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 U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łamkowo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-T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echniczn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Wykonawcy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na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tapie I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mogą różnić się od Demonstratora Technologii wyłącznie zakresem wskazanym w Załączniku </w:t>
      </w:r>
      <w:r w:rsidR="008A6169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1</w:t>
      </w:r>
      <w:r w:rsidR="00DA0467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do Regulaminu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, w którym przedstawiono szczegółową informację odnośnie wymagań Instalacji Ułamkowo-Technicznych oraz Demonstratora Technologii.</w:t>
      </w:r>
    </w:p>
    <w:p w14:paraId="3642F831" w14:textId="77777777" w:rsidR="00BD6073" w:rsidRPr="00A50C9A" w:rsidRDefault="00BD6073" w:rsidP="00BD6073">
      <w:pPr>
        <w:rPr>
          <w:rStyle w:val="Wyrnienieintensywne"/>
          <w:i w:val="0"/>
        </w:rPr>
      </w:pPr>
    </w:p>
    <w:p w14:paraId="42383FAD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Zamawiający będzie oceniał ww. Wn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ioski wg. następujących zasad i Kryteriów:</w:t>
      </w:r>
    </w:p>
    <w:p w14:paraId="02EF9B7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D2B6F2F" w14:textId="694B9140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Spełnienie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465520D6" w14:textId="7CC19CC8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oceny merytorycznej, Zamawiający będzie oceniał Wniosek pod kątem deklaracji przez Wykonawcę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przez proponowaną we Wniosku Technologię Uniwersalnej Biogazowni. Ocena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prowadzona na zasadzie „spełniono/nie spełniono” na podstawie</w:t>
      </w:r>
      <w:r w:rsidR="006D07A4">
        <w:rPr>
          <w:rFonts w:ascii="Calibri" w:eastAsia="Calibri" w:hAnsi="Calibri" w:cs="Times New Roman"/>
          <w:sz w:val="22"/>
          <w:szCs w:val="22"/>
          <w:lang w:eastAsia="pl-PL"/>
        </w:rPr>
        <w:t xml:space="preserve"> deklaracji i uzasadnień wskazanych we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6D07A4">
        <w:rPr>
          <w:rFonts w:ascii="Calibri" w:eastAsia="Calibri" w:hAnsi="Calibri" w:cs="Times New Roman"/>
          <w:sz w:val="22"/>
          <w:szCs w:val="22"/>
          <w:lang w:eastAsia="pl-PL"/>
        </w:rPr>
        <w:t>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(aby rozwiać wszelkie wątpliwości - Zamawiający nie przyznaje punktów za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>).</w:t>
      </w:r>
    </w:p>
    <w:p w14:paraId="4AD99C8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9564793" w14:textId="08C32E8A" w:rsidR="00BD6073" w:rsidRDefault="00BD6073" w:rsidP="00BD6073">
      <w:pPr>
        <w:pStyle w:val="Legenda"/>
        <w:keepNext/>
      </w:pPr>
      <w:bookmarkStart w:id="59" w:name="_Ref57728892"/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1</w:t>
      </w:r>
      <w:r>
        <w:fldChar w:fldCharType="end"/>
      </w:r>
      <w:bookmarkEnd w:id="59"/>
      <w:r>
        <w:t xml:space="preserve">. Ocena spełnienia </w:t>
      </w:r>
      <w:r w:rsidR="00785829">
        <w:t>Wymagań Obligatoryjnych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2405"/>
        <w:gridCol w:w="4258"/>
        <w:gridCol w:w="2273"/>
      </w:tblGrid>
      <w:tr w:rsidR="00BD6073" w14:paraId="0B32444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1E04A128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L.p.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2A72B56" w14:textId="77777777" w:rsidR="00BD6073" w:rsidRPr="002710D6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Kategoria</w:t>
            </w:r>
          </w:p>
        </w:tc>
        <w:tc>
          <w:tcPr>
            <w:tcW w:w="2405" w:type="dxa"/>
            <w:shd w:val="clear" w:color="auto" w:fill="C5E0B3" w:themeFill="accent6" w:themeFillTint="66"/>
          </w:tcPr>
          <w:p w14:paraId="523657BC" w14:textId="63E77660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Nazwa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4258" w:type="dxa"/>
            <w:shd w:val="clear" w:color="auto" w:fill="C5E0B3" w:themeFill="accent6" w:themeFillTint="66"/>
            <w:vAlign w:val="center"/>
          </w:tcPr>
          <w:p w14:paraId="09D0AACE" w14:textId="16F4F58D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 xml:space="preserve">Sposób </w:t>
            </w:r>
            <w:r>
              <w:rPr>
                <w:rFonts w:eastAsia="Calibri"/>
                <w:szCs w:val="22"/>
              </w:rPr>
              <w:t xml:space="preserve">oceny spełnienia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25355CB5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14:paraId="7C2CD41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2712371" w14:textId="77777777" w:rsidR="00BD6073" w:rsidRPr="00E153ED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6977D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E288D57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Uniwersalność substratowa Technologii</w:t>
            </w:r>
          </w:p>
        </w:tc>
        <w:tc>
          <w:tcPr>
            <w:tcW w:w="4258" w:type="dxa"/>
          </w:tcPr>
          <w:p w14:paraId="44C30897" w14:textId="1D844D23" w:rsidR="00BD6073" w:rsidRPr="009F0864" w:rsidRDefault="00BD6073" w:rsidP="0054679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 xml:space="preserve">amawiający dokona weryfikacji, czy </w:t>
            </w:r>
            <w:r w:rsidR="008E78D1">
              <w:rPr>
                <w:rFonts w:eastAsia="Calibri"/>
              </w:rPr>
              <w:t xml:space="preserve">Wnioskodawca </w:t>
            </w:r>
            <w:r>
              <w:rPr>
                <w:rFonts w:eastAsia="Calibri"/>
              </w:rPr>
              <w:t>w</w:t>
            </w:r>
            <w:r w:rsidR="006D07A4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 w jaki sposób zostanie ono spełnione.</w:t>
            </w:r>
          </w:p>
          <w:p w14:paraId="092D555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306F5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2FF8E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D174F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81C07D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20C24631" w14:textId="77777777" w:rsidR="00BD6073" w:rsidRPr="00B61C50" w:rsidRDefault="00BD6073" w:rsidP="00546797">
            <w:pPr>
              <w:rPr>
                <w:b/>
              </w:rPr>
            </w:pPr>
            <w:proofErr w:type="spellStart"/>
            <w:r w:rsidRPr="00B61C50">
              <w:rPr>
                <w:b/>
              </w:rPr>
              <w:t>Bezodorowość</w:t>
            </w:r>
            <w:proofErr w:type="spellEnd"/>
            <w:r w:rsidRPr="00B61C50">
              <w:rPr>
                <w:b/>
              </w:rPr>
              <w:t xml:space="preserve"> Technologii</w:t>
            </w:r>
          </w:p>
        </w:tc>
        <w:tc>
          <w:tcPr>
            <w:tcW w:w="4258" w:type="dxa"/>
          </w:tcPr>
          <w:p w14:paraId="580B83EA" w14:textId="4B654024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CD0981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967ED17" w14:textId="77777777" w:rsidR="00BD6073" w:rsidRPr="00C43370" w:rsidRDefault="00BD6073" w:rsidP="28C3E094">
            <w:pPr>
              <w:spacing w:after="160" w:line="259" w:lineRule="auto"/>
              <w:rPr>
                <w:rFonts w:eastAsia="Calibri"/>
              </w:rPr>
            </w:pPr>
            <w:r w:rsidRPr="28C3E094">
              <w:rPr>
                <w:rFonts w:eastAsia="Calibri"/>
              </w:rPr>
              <w:t>Ocena na zasadzie „spełniono/nie spełniono”.</w:t>
            </w:r>
          </w:p>
        </w:tc>
      </w:tr>
      <w:tr w:rsidR="00BD6073" w14:paraId="588F9D5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115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0C3C3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4F6DF9E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Jakość </w:t>
            </w:r>
            <w:proofErr w:type="spellStart"/>
            <w:r w:rsidRPr="00B61C50">
              <w:rPr>
                <w:b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491894CA" w14:textId="0CD15ED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4F10F7F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9060F8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1DCA3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93FBE2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32C873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374091D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8" w:type="dxa"/>
          </w:tcPr>
          <w:p w14:paraId="43287399" w14:textId="396301F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</w:t>
            </w:r>
            <w:r>
              <w:rPr>
                <w:rFonts w:eastAsia="Calibri"/>
              </w:rPr>
              <w:t xml:space="preserve">fikacji, czy </w:t>
            </w:r>
            <w:r w:rsidR="00956C9D">
              <w:rPr>
                <w:rFonts w:eastAsia="Calibri"/>
              </w:rPr>
              <w:t xml:space="preserve">Wnioskodawca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1E7922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DF507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335E9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E3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09919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49242CBF" w14:textId="66DFB089" w:rsidR="00BD6073" w:rsidRPr="00B61C50" w:rsidRDefault="5E2644D3" w:rsidP="58A71D2F">
            <w:pPr>
              <w:rPr>
                <w:b/>
                <w:bCs/>
              </w:rPr>
            </w:pPr>
            <w:r w:rsidRPr="00BD3515">
              <w:rPr>
                <w:rFonts w:eastAsia="Calibri" w:cs="Calibri"/>
                <w:b/>
                <w:bCs/>
              </w:rPr>
              <w:t>Warunki ogólne dotyczące biogazowni</w:t>
            </w:r>
            <w:r w:rsidRPr="00BD3515">
              <w:rPr>
                <w:b/>
                <w:bCs/>
              </w:rPr>
              <w:t xml:space="preserve"> </w:t>
            </w:r>
            <w:r w:rsidRPr="58A71D2F">
              <w:rPr>
                <w:b/>
                <w:bCs/>
              </w:rPr>
              <w:t>oraz w</w:t>
            </w:r>
            <w:r w:rsidR="00BD6073" w:rsidRPr="58A71D2F">
              <w:rPr>
                <w:b/>
                <w:bCs/>
              </w:rPr>
              <w:t xml:space="preserve">arunki techniczne rurociągów do </w:t>
            </w:r>
            <w:proofErr w:type="spellStart"/>
            <w:r w:rsidR="00BD6073" w:rsidRPr="58A71D2F">
              <w:rPr>
                <w:b/>
                <w:bCs/>
              </w:rPr>
              <w:t>przesyłu</w:t>
            </w:r>
            <w:proofErr w:type="spellEnd"/>
            <w:r w:rsidR="00BD6073" w:rsidRPr="58A71D2F">
              <w:rPr>
                <w:b/>
                <w:bCs/>
              </w:rPr>
              <w:t xml:space="preserve"> biogazu/</w:t>
            </w:r>
            <w:proofErr w:type="spellStart"/>
            <w:r w:rsidR="00BD6073" w:rsidRPr="58A71D2F">
              <w:rPr>
                <w:b/>
                <w:bCs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0BD566C5" w14:textId="6540F66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14D43CB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D29948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8306A7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0C0FAD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63A2C1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1767BD1A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System sterowania </w:t>
            </w:r>
            <w:r>
              <w:rPr>
                <w:b/>
              </w:rPr>
              <w:t>P</w:t>
            </w:r>
            <w:r w:rsidRPr="00B61C50">
              <w:rPr>
                <w:b/>
              </w:rPr>
              <w:t>roces</w:t>
            </w:r>
            <w:r>
              <w:rPr>
                <w:b/>
              </w:rPr>
              <w:t>em T</w:t>
            </w:r>
            <w:r w:rsidRPr="00B61C50">
              <w:rPr>
                <w:b/>
              </w:rPr>
              <w:t>echnologicznym</w:t>
            </w:r>
          </w:p>
        </w:tc>
        <w:tc>
          <w:tcPr>
            <w:tcW w:w="4258" w:type="dxa"/>
          </w:tcPr>
          <w:p w14:paraId="01CE5302" w14:textId="1E7C4E8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weryfikacji, czy 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63532EE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93BDA3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76FD6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4705CC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A4DF9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512289C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Usuwanie kondensatu z biogazu</w:t>
            </w:r>
          </w:p>
        </w:tc>
        <w:tc>
          <w:tcPr>
            <w:tcW w:w="4258" w:type="dxa"/>
          </w:tcPr>
          <w:p w14:paraId="350BB284" w14:textId="73987CB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1CCC400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2C130B8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74E26E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7E51EBA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D8C77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366A2BC7" w14:textId="71702800" w:rsidR="00BD6073" w:rsidRPr="00B61C50" w:rsidRDefault="00C97AB2" w:rsidP="00546797">
            <w:pPr>
              <w:rPr>
                <w:b/>
              </w:rPr>
            </w:pPr>
            <w:r>
              <w:rPr>
                <w:rFonts w:eastAsia="Calibri"/>
                <w:b/>
              </w:rPr>
              <w:t>Produkcja biogazu stanowiąca e</w:t>
            </w:r>
            <w:r w:rsidR="00BD6073">
              <w:rPr>
                <w:rFonts w:eastAsia="Calibri"/>
                <w:b/>
              </w:rPr>
              <w:t>kwiwalent mocy elektrycznej Demonstratora Technologii</w:t>
            </w:r>
          </w:p>
        </w:tc>
        <w:tc>
          <w:tcPr>
            <w:tcW w:w="4258" w:type="dxa"/>
          </w:tcPr>
          <w:p w14:paraId="221E4690" w14:textId="1BFE69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7E85D0E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EAC693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A69EC9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37020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556A1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8D29F09" w14:textId="444AD3DC" w:rsidR="00BD6073" w:rsidRPr="00B61C50" w:rsidRDefault="003945A5" w:rsidP="00546797">
            <w:pPr>
              <w:rPr>
                <w:b/>
              </w:rPr>
            </w:pPr>
            <w:r>
              <w:rPr>
                <w:b/>
              </w:rPr>
              <w:t>Mikrobiologia</w:t>
            </w:r>
            <w:r w:rsidR="00BD6073">
              <w:rPr>
                <w:b/>
              </w:rPr>
              <w:t xml:space="preserve"> oraz zanieczyszczenia masy pofermentacyjnej</w:t>
            </w:r>
          </w:p>
        </w:tc>
        <w:tc>
          <w:tcPr>
            <w:tcW w:w="4258" w:type="dxa"/>
          </w:tcPr>
          <w:p w14:paraId="232BF117" w14:textId="16687A2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 xml:space="preserve">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7CCCA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681BE2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7784E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A521D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0FDA3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93286A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Rurociągi</w:t>
            </w:r>
          </w:p>
        </w:tc>
        <w:tc>
          <w:tcPr>
            <w:tcW w:w="4258" w:type="dxa"/>
          </w:tcPr>
          <w:p w14:paraId="3263BFDB" w14:textId="01854F5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</w:t>
            </w:r>
            <w:r>
              <w:rPr>
                <w:rFonts w:eastAsia="Calibri"/>
              </w:rPr>
              <w:t xml:space="preserve">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7C4079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6639C7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9529D6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232B14B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C84B2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7F73CB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Infrastruktura drogowa</w:t>
            </w:r>
          </w:p>
        </w:tc>
        <w:tc>
          <w:tcPr>
            <w:tcW w:w="4258" w:type="dxa"/>
          </w:tcPr>
          <w:p w14:paraId="72E1A28E" w14:textId="4C5E4E6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5260C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FBAB8D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B80D31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16D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2B8E0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8F432F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Pochodnia biogazu </w:t>
            </w:r>
          </w:p>
        </w:tc>
        <w:tc>
          <w:tcPr>
            <w:tcW w:w="4258" w:type="dxa"/>
          </w:tcPr>
          <w:p w14:paraId="3B538C03" w14:textId="383EEA7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F2F32F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0C332C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1062E6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2EF36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3D3699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364668C" w14:textId="46CDEDAD" w:rsidR="00BD6073" w:rsidRPr="00B61C50" w:rsidRDefault="00BD6073" w:rsidP="00981853">
            <w:pPr>
              <w:rPr>
                <w:b/>
                <w:bCs/>
              </w:rPr>
            </w:pPr>
            <w:r w:rsidRPr="3B78803C">
              <w:rPr>
                <w:b/>
                <w:bCs/>
              </w:rPr>
              <w:t>Bioreaktory</w:t>
            </w:r>
            <w:r w:rsidR="474C5E36" w:rsidRPr="3B78803C">
              <w:rPr>
                <w:b/>
                <w:bCs/>
              </w:rPr>
              <w:t xml:space="preserve"> </w:t>
            </w:r>
          </w:p>
        </w:tc>
        <w:tc>
          <w:tcPr>
            <w:tcW w:w="4258" w:type="dxa"/>
          </w:tcPr>
          <w:p w14:paraId="2DBECFF8" w14:textId="66A0400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0C3D1F0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FDC49C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4CE17A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52F159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A5BF21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463F51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39BF2450" w14:textId="456813B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</w:t>
            </w:r>
            <w:r>
              <w:rPr>
                <w:rFonts w:eastAsia="Calibri"/>
              </w:rPr>
              <w:t xml:space="preserve">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4E0F5B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53E5EF7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4D490D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16E272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DFDF2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C809D8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Budynek sterowni, Budynek socjalny</w:t>
            </w:r>
          </w:p>
        </w:tc>
        <w:tc>
          <w:tcPr>
            <w:tcW w:w="4258" w:type="dxa"/>
          </w:tcPr>
          <w:p w14:paraId="2D2927E1" w14:textId="5F6EBB95" w:rsidR="00BD6073" w:rsidRDefault="00BD6073" w:rsidP="00546797">
            <w:pPr>
              <w:rPr>
                <w:rFonts w:eastAsia="Calibri"/>
              </w:rPr>
            </w:pPr>
            <w:r w:rsidRPr="28C3E094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 zadeklarował, że spełnia </w:t>
            </w:r>
            <w:r w:rsidR="006D07A4" w:rsidRPr="28C3E094">
              <w:rPr>
                <w:rFonts w:eastAsia="Calibri"/>
              </w:rPr>
              <w:t>Wymaganie Obligatoryjne</w:t>
            </w:r>
            <w:r w:rsidRPr="28C3E094">
              <w:rPr>
                <w:rFonts w:eastAsia="Calibri"/>
              </w:rPr>
              <w:t>, oraz przedstawił</w:t>
            </w:r>
            <w:r w:rsidR="00E03865">
              <w:rPr>
                <w:rFonts w:eastAsia="Calibri"/>
              </w:rPr>
              <w:t xml:space="preserve"> </w:t>
            </w:r>
            <w:r w:rsidR="5EFE9C15" w:rsidRPr="28C3E094">
              <w:rPr>
                <w:rFonts w:eastAsia="Calibri"/>
              </w:rPr>
              <w:t>\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Wniosku, w jaki sposób zostanie ono spełnione.</w:t>
            </w:r>
          </w:p>
          <w:p w14:paraId="1EEBADA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72452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CB4363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9C5322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21651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53037A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Ogrodzenie</w:t>
            </w:r>
          </w:p>
        </w:tc>
        <w:tc>
          <w:tcPr>
            <w:tcW w:w="4258" w:type="dxa"/>
          </w:tcPr>
          <w:p w14:paraId="75D353F5" w14:textId="48BFA3B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4748E5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A69BC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399AAD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890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BB2AC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B6617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Monitoring</w:t>
            </w:r>
          </w:p>
        </w:tc>
        <w:tc>
          <w:tcPr>
            <w:tcW w:w="4258" w:type="dxa"/>
          </w:tcPr>
          <w:p w14:paraId="56AF9E15" w14:textId="2051400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2A50691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B780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19617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3C00A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F2CF6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70A909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Miejsce magazynowania substratów stałych</w:t>
            </w:r>
          </w:p>
        </w:tc>
        <w:tc>
          <w:tcPr>
            <w:tcW w:w="4258" w:type="dxa"/>
          </w:tcPr>
          <w:p w14:paraId="0B5A7888" w14:textId="77B7413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28CEB44D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CE7BEF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5A690E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610301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11AAB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ECFE58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Zbiornik/zbiorni</w:t>
            </w:r>
            <w:r>
              <w:rPr>
                <w:b/>
              </w:rPr>
              <w:t>ki buforowe na substraty płynne</w:t>
            </w:r>
          </w:p>
        </w:tc>
        <w:tc>
          <w:tcPr>
            <w:tcW w:w="4258" w:type="dxa"/>
          </w:tcPr>
          <w:p w14:paraId="18A485B2" w14:textId="62517F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7AA9AC7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A4B4BC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07D6D9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1264B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6AF403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C3F2F23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F000B2F" w14:textId="716D2F51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FB9F02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B3DE4C0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085F7B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6E243E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52B22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C8A655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Wykonanie zbiorników</w:t>
            </w:r>
          </w:p>
        </w:tc>
        <w:tc>
          <w:tcPr>
            <w:tcW w:w="4258" w:type="dxa"/>
          </w:tcPr>
          <w:p w14:paraId="745E2074" w14:textId="172BB2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A0FF34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0F4F5C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641F9A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E7BE257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A727C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4ADE70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Urządzenia umożliwiaj</w:t>
            </w:r>
            <w:r>
              <w:rPr>
                <w:rFonts w:eastAsia="Calibri"/>
                <w:b/>
              </w:rPr>
              <w:t>ące przygotowanie i dozowanie</w:t>
            </w:r>
            <w:r w:rsidRPr="00B61C50">
              <w:rPr>
                <w:rFonts w:eastAsia="Calibri"/>
                <w:b/>
              </w:rPr>
              <w:t xml:space="preserve"> substra</w:t>
            </w:r>
            <w:r>
              <w:rPr>
                <w:rFonts w:eastAsia="Calibri"/>
                <w:b/>
              </w:rPr>
              <w:t>tów do Procesu Technologicznego</w:t>
            </w:r>
          </w:p>
        </w:tc>
        <w:tc>
          <w:tcPr>
            <w:tcW w:w="4258" w:type="dxa"/>
          </w:tcPr>
          <w:p w14:paraId="3E84699B" w14:textId="46A94958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8D44163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1DD6A4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E2F04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C147FA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971E25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103FD31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Analizator/y biogazu</w:t>
            </w:r>
          </w:p>
        </w:tc>
        <w:tc>
          <w:tcPr>
            <w:tcW w:w="4258" w:type="dxa"/>
          </w:tcPr>
          <w:p w14:paraId="01150A62" w14:textId="32E5253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1F3C135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EBDC95D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DF01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A29B7B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79464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08A4CD1" w14:textId="772D4922" w:rsidR="00BD6073" w:rsidRDefault="0041625A" w:rsidP="00546797">
            <w:pPr>
              <w:rPr>
                <w:b/>
              </w:rPr>
            </w:pPr>
            <w:r>
              <w:rPr>
                <w:b/>
              </w:rPr>
              <w:t>Chromatograf procesowy</w:t>
            </w:r>
          </w:p>
        </w:tc>
        <w:tc>
          <w:tcPr>
            <w:tcW w:w="4258" w:type="dxa"/>
          </w:tcPr>
          <w:p w14:paraId="24B1AFCA" w14:textId="215AE3B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FB1A542" w14:textId="77777777" w:rsidR="00BD6073" w:rsidRPr="00CD318D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D1DBCC0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5AA547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E4B0BA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0A336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6298F6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Przepływomierz biogazu</w:t>
            </w:r>
          </w:p>
        </w:tc>
        <w:tc>
          <w:tcPr>
            <w:tcW w:w="4258" w:type="dxa"/>
          </w:tcPr>
          <w:p w14:paraId="2B92E52B" w14:textId="64C31C2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3D6E674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F7C1123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A8E1FC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277308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18D4F9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533DFB9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 xml:space="preserve">Przepływomierz </w:t>
            </w:r>
            <w:proofErr w:type="spellStart"/>
            <w:r>
              <w:rPr>
                <w:b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121AA410" w14:textId="266BCEE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314A3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E91D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1E0A7C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64F47F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048D9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6B9CC4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Gwarancja Wykonawcy</w:t>
            </w:r>
          </w:p>
        </w:tc>
        <w:tc>
          <w:tcPr>
            <w:tcW w:w="4258" w:type="dxa"/>
          </w:tcPr>
          <w:p w14:paraId="50DF8103" w14:textId="39F2419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9651E3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745F54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93283B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2921D9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A870E71" w14:textId="77777777" w:rsidR="00BD6073" w:rsidRDefault="00BD6073" w:rsidP="00546797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Demonstrator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4A41C8EF" w14:textId="77777777" w:rsidR="00BD6073" w:rsidRDefault="00BD6073" w:rsidP="00546797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Przepływomierz masy pofermentacyjnej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8C66864" w14:textId="5752A60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9FAFED" w14:textId="77777777" w:rsidR="00BD6073" w:rsidRPr="00CD318D" w:rsidRDefault="00BD6073" w:rsidP="00546797">
            <w:pPr>
              <w:jc w:val="center"/>
              <w:rPr>
                <w:rFonts w:eastAsia="Calibri"/>
              </w:rPr>
            </w:pPr>
          </w:p>
        </w:tc>
        <w:tc>
          <w:tcPr>
            <w:tcW w:w="2273" w:type="dxa"/>
          </w:tcPr>
          <w:p w14:paraId="5F2CEAA4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E11929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1F42A80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0F1F42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2EE7A4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Wymagania ATEX</w:t>
            </w:r>
          </w:p>
        </w:tc>
        <w:tc>
          <w:tcPr>
            <w:tcW w:w="4258" w:type="dxa"/>
          </w:tcPr>
          <w:p w14:paraId="6C79660D" w14:textId="448AF5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84CFB02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C463FFD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149D80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31A83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0EF51D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0FDE16AF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Ochrona odgromowa</w:t>
            </w:r>
          </w:p>
        </w:tc>
        <w:tc>
          <w:tcPr>
            <w:tcW w:w="4258" w:type="dxa"/>
          </w:tcPr>
          <w:p w14:paraId="5618E415" w14:textId="223D2C6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3F2CF6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50C3B3F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8EEFC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8F031FF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BACDBE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673BE27" w14:textId="2971D3CB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Sieć uziemiająca</w:t>
            </w:r>
            <w:r w:rsidR="00372D8F">
              <w:rPr>
                <w:b/>
              </w:rPr>
              <w:t xml:space="preserve"> i odpowiednie zabezpieczenia przeciwpożarowe</w:t>
            </w:r>
          </w:p>
        </w:tc>
        <w:tc>
          <w:tcPr>
            <w:tcW w:w="4258" w:type="dxa"/>
          </w:tcPr>
          <w:p w14:paraId="7152A69F" w14:textId="4D5EB0B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ACF1468" w14:textId="7777777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.</w:t>
            </w:r>
          </w:p>
          <w:p w14:paraId="454E89F6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0F745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A8C5E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59C50C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E90B4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862FCF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Oznakowanie rurociągów</w:t>
            </w:r>
          </w:p>
        </w:tc>
        <w:tc>
          <w:tcPr>
            <w:tcW w:w="4258" w:type="dxa"/>
          </w:tcPr>
          <w:p w14:paraId="089026FE" w14:textId="389CC23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D3490DA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4A5C5FA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7394E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3BE51EA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597405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DC4C0F3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wewnętrzne</w:t>
            </w:r>
          </w:p>
        </w:tc>
        <w:tc>
          <w:tcPr>
            <w:tcW w:w="4258" w:type="dxa"/>
          </w:tcPr>
          <w:p w14:paraId="302B2204" w14:textId="40F234F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1C4B120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CBB88B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ADE5D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320D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AF3B7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389CF0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zewnętrzne</w:t>
            </w:r>
          </w:p>
        </w:tc>
        <w:tc>
          <w:tcPr>
            <w:tcW w:w="4258" w:type="dxa"/>
          </w:tcPr>
          <w:p w14:paraId="58D90721" w14:textId="79D96852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8F35BE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B1A4BE5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CFBEA8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FC4DB8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26B2DE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A8CCE9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awaryjne ewakuacyjne</w:t>
            </w:r>
          </w:p>
        </w:tc>
        <w:tc>
          <w:tcPr>
            <w:tcW w:w="4258" w:type="dxa"/>
          </w:tcPr>
          <w:p w14:paraId="0FC9CD74" w14:textId="6367BF1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E03865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BDBA79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4B84A01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79A10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60C836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6ED75A3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EC6ECFF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 strefach zagrożonych wybuchem</w:t>
            </w:r>
          </w:p>
        </w:tc>
        <w:tc>
          <w:tcPr>
            <w:tcW w:w="4258" w:type="dxa"/>
          </w:tcPr>
          <w:p w14:paraId="007EB301" w14:textId="237F855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7A5E1F7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DA87D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5F767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C7986F3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3B0C0A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49CD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Szkolenie z obsługi Demonstratora Technologii</w:t>
            </w:r>
          </w:p>
        </w:tc>
        <w:tc>
          <w:tcPr>
            <w:tcW w:w="4258" w:type="dxa"/>
          </w:tcPr>
          <w:p w14:paraId="536CCA78" w14:textId="0FB7C8F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FA0363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04D7112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87E6D9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F55058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BC1C36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3729C5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Waga samochodowa</w:t>
            </w:r>
          </w:p>
        </w:tc>
        <w:tc>
          <w:tcPr>
            <w:tcW w:w="4258" w:type="dxa"/>
          </w:tcPr>
          <w:p w14:paraId="6EE47F8F" w14:textId="1B93218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FE758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2EEA6B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06F6C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53EC252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3B1B1C8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2FE385F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Elementy składowe Demonstratora Technologii</w:t>
            </w:r>
          </w:p>
        </w:tc>
        <w:tc>
          <w:tcPr>
            <w:tcW w:w="4258" w:type="dxa"/>
          </w:tcPr>
          <w:p w14:paraId="5DC571DF" w14:textId="7A9658C0" w:rsidR="00BD6073" w:rsidRDefault="00BD6073" w:rsidP="00546797">
            <w:pPr>
              <w:rPr>
                <w:rFonts w:eastAsia="Calibri"/>
              </w:rPr>
            </w:pPr>
            <w:r w:rsidRPr="2B85AE2F">
              <w:rPr>
                <w:rFonts w:eastAsia="Calibri"/>
              </w:rPr>
              <w:t xml:space="preserve">Zamawiający dokona weryfikacji, czy </w:t>
            </w:r>
            <w:r w:rsidR="00956C9D" w:rsidRPr="2B85AE2F">
              <w:rPr>
                <w:rFonts w:eastAsia="Calibri"/>
              </w:rPr>
              <w:t xml:space="preserve">Wnioskodawca </w:t>
            </w:r>
            <w:r w:rsidR="006D07A4" w:rsidRPr="2B85AE2F">
              <w:rPr>
                <w:rFonts w:eastAsia="Calibri"/>
              </w:rPr>
              <w:t>we</w:t>
            </w:r>
            <w:r w:rsidRPr="2B85AE2F">
              <w:rPr>
                <w:rFonts w:eastAsia="Calibri"/>
              </w:rPr>
              <w:t xml:space="preserve"> Wniosku zadeklarował, że spełnia </w:t>
            </w:r>
            <w:r w:rsidR="006D07A4" w:rsidRPr="2B85AE2F">
              <w:rPr>
                <w:rFonts w:eastAsia="Calibri"/>
              </w:rPr>
              <w:t>Wymaganie Obligatoryjne</w:t>
            </w:r>
            <w:r w:rsidRPr="2B85AE2F">
              <w:rPr>
                <w:rFonts w:eastAsia="Calibri"/>
              </w:rPr>
              <w:t>.</w:t>
            </w:r>
          </w:p>
          <w:p w14:paraId="7AAE5E49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E64146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033EAAB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2D40627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AFCF7AE" w14:textId="6212B073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5B6D588" w14:textId="7AEB5F58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622A9E0B" w14:textId="21F3908D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00AF1AB7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17FDEB75" w14:textId="6BF7853B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43B5308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59A797E0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D7A4A43" w14:textId="02080B04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77FB6AC" w14:textId="32B59F51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Skład biogazu oraz zanieczyszczenia biogazu</w:t>
            </w:r>
          </w:p>
        </w:tc>
        <w:tc>
          <w:tcPr>
            <w:tcW w:w="4258" w:type="dxa"/>
          </w:tcPr>
          <w:p w14:paraId="698F9F27" w14:textId="0E0A1D71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45D97DA0" w14:textId="11BF1289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A245C" w14:paraId="48CA0922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6DD4DA9" w14:textId="77777777" w:rsidR="009A245C" w:rsidRPr="003B75B8" w:rsidRDefault="009A245C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F94C4C" w14:textId="588566C0" w:rsidR="009A245C" w:rsidRPr="0025075A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0F0DBC5" w14:textId="723881E9" w:rsidR="009A245C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Wizualizacja danych z chromatografu gazowego i wilgotnościomierza</w:t>
            </w:r>
          </w:p>
        </w:tc>
        <w:tc>
          <w:tcPr>
            <w:tcW w:w="4258" w:type="dxa"/>
          </w:tcPr>
          <w:p w14:paraId="732BFE70" w14:textId="0E94B2B5" w:rsidR="009A245C" w:rsidRPr="00AF1AB7" w:rsidRDefault="009A245C" w:rsidP="009A245C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9CD01C6" w14:textId="00F39863" w:rsidR="009A245C" w:rsidRPr="00C95A08" w:rsidRDefault="009A245C" w:rsidP="009A245C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3B78803C" w14:paraId="12601F1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5C16346" w14:textId="5048D4E8" w:rsidR="6DD9C759" w:rsidRDefault="6DD9C759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4CC3E3" w14:textId="44C3107A" w:rsidR="6DD9C759" w:rsidRDefault="6DD9C759" w:rsidP="3B78803C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5736C99D" w14:textId="49758A6B" w:rsidR="6DD9C759" w:rsidRPr="00BD3515" w:rsidRDefault="6DD9C759" w:rsidP="3B78803C">
            <w:pPr>
              <w:spacing w:line="259" w:lineRule="auto"/>
              <w:rPr>
                <w:rFonts w:eastAsia="Calibri" w:cs="Calibri"/>
                <w:color w:val="D13438"/>
              </w:rPr>
            </w:pPr>
            <w:r w:rsidRPr="00BD3515">
              <w:rPr>
                <w:rFonts w:eastAsia="Calibri" w:cs="Calibri"/>
                <w:b/>
                <w:bCs/>
              </w:rPr>
              <w:t>Przyłącze</w:t>
            </w:r>
          </w:p>
        </w:tc>
        <w:tc>
          <w:tcPr>
            <w:tcW w:w="4258" w:type="dxa"/>
          </w:tcPr>
          <w:p w14:paraId="23A0356A" w14:textId="145FB033" w:rsidR="3B78803C" w:rsidRDefault="3B78803C" w:rsidP="3B78803C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3B78803C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DDFEA77" w14:textId="00F39863" w:rsidR="3B78803C" w:rsidRDefault="3B78803C" w:rsidP="3B78803C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14E3F84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8C114A" w14:textId="4249F95F" w:rsidR="00920733" w:rsidRDefault="00920733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Cs w:val="22"/>
              </w:rPr>
            </w:pPr>
          </w:p>
        </w:tc>
        <w:tc>
          <w:tcPr>
            <w:tcW w:w="1417" w:type="dxa"/>
          </w:tcPr>
          <w:p w14:paraId="4280043F" w14:textId="6F8E233F" w:rsidR="00920733" w:rsidRPr="3B78803C" w:rsidRDefault="00920733" w:rsidP="00920733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442FBFDA" w14:textId="0C4E8BA6" w:rsidR="00920733" w:rsidRPr="00920733" w:rsidRDefault="0041625A" w:rsidP="00920733">
            <w:pPr>
              <w:rPr>
                <w:rFonts w:ascii="Times New Roman" w:eastAsiaTheme="minorHAnsi" w:hAnsi="Times New Roman"/>
              </w:rPr>
            </w:pPr>
            <w:r>
              <w:rPr>
                <w:b/>
                <w:bCs/>
              </w:rPr>
              <w:t>W</w:t>
            </w:r>
            <w:r w:rsidR="00920733">
              <w:rPr>
                <w:b/>
                <w:bCs/>
              </w:rPr>
              <w:t>ilgotnościomierz</w:t>
            </w:r>
            <w:r w:rsidR="00920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</w:tcPr>
          <w:p w14:paraId="76DFD54D" w14:textId="7442368D" w:rsidR="00920733" w:rsidRPr="3B78803C" w:rsidRDefault="00920733" w:rsidP="008E78D1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3B78803C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0406D347" w14:textId="122576C4" w:rsidR="00920733" w:rsidRPr="3B78803C" w:rsidRDefault="00920733" w:rsidP="00920733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483A530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DB12685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1F7EED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Ułamkowo-Techniczna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355364B" w14:textId="77777777" w:rsidR="00920733" w:rsidRDefault="00920733" w:rsidP="00920733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Skala Instalacji Ułamkowo-Technicznej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710C02C" w14:textId="00AA2005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 xml:space="preserve">Wymaganie Obligatoryjne,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8A94B86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C330F7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FBCD6D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908246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E27086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403AE42" w14:textId="51B2E316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Technologii</w:t>
            </w:r>
          </w:p>
        </w:tc>
        <w:tc>
          <w:tcPr>
            <w:tcW w:w="4258" w:type="dxa"/>
          </w:tcPr>
          <w:p w14:paraId="1C40D64C" w14:textId="455919B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E69DD8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E65500D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lastRenderedPageBreak/>
              <w:t>Ocena na zasadzie „spełniono/nie spełniono”.</w:t>
            </w:r>
          </w:p>
        </w:tc>
      </w:tr>
      <w:tr w:rsidR="00920733" w14:paraId="71AAE6BD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A8BDBD1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7C9A4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1363B02" w14:textId="2239CBA5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Demonstratora</w:t>
            </w:r>
          </w:p>
        </w:tc>
        <w:tc>
          <w:tcPr>
            <w:tcW w:w="4258" w:type="dxa"/>
          </w:tcPr>
          <w:p w14:paraId="18826039" w14:textId="50B51920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5CB2206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892C56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0002C2D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462CBF5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D37540B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E9FDBE5" w14:textId="40CC94E6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5C3DF59" w14:textId="129EC07F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465C1640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55CE6293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69A88C9F" w14:textId="17B4ACA3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0227AD32" w14:textId="77777777" w:rsidR="00920733" w:rsidRPr="0096113A" w:rsidRDefault="00920733" w:rsidP="00920733">
            <w:pPr>
              <w:pStyle w:val="Akapitzlist"/>
              <w:ind w:left="768"/>
              <w:rPr>
                <w:rFonts w:eastAsia="Calibri"/>
              </w:rPr>
            </w:pPr>
          </w:p>
        </w:tc>
        <w:tc>
          <w:tcPr>
            <w:tcW w:w="2273" w:type="dxa"/>
          </w:tcPr>
          <w:p w14:paraId="472C0D30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4F1791A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FA22E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1AB00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19DE9F67" w14:textId="2B26AAB8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Demonstratora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C960407" w14:textId="1596B89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Demonstratora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72253BD9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1975D7FA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58EB4F7C" w14:textId="7A070149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565534B1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DD352AE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745403B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63BDFED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0A77A4" w14:textId="77777777" w:rsidR="00920733" w:rsidRPr="009E08F9" w:rsidRDefault="00920733" w:rsidP="00920733">
            <w:pPr>
              <w:spacing w:after="160" w:line="259" w:lineRule="auto"/>
              <w:rPr>
                <w:b/>
              </w:rPr>
            </w:pPr>
            <w:r w:rsidRPr="009E08F9">
              <w:rPr>
                <w:b/>
                <w:color w:val="000000"/>
              </w:rPr>
              <w:t xml:space="preserve">Ułamkowo-Techniczna </w:t>
            </w:r>
          </w:p>
        </w:tc>
        <w:tc>
          <w:tcPr>
            <w:tcW w:w="2405" w:type="dxa"/>
          </w:tcPr>
          <w:p w14:paraId="769CA1AC" w14:textId="77777777" w:rsidR="00920733" w:rsidRPr="009E08F9" w:rsidRDefault="00920733" w:rsidP="00920733">
            <w:pPr>
              <w:rPr>
                <w:rFonts w:eastAsia="Calibri"/>
                <w:b/>
              </w:rPr>
            </w:pPr>
            <w:r w:rsidRPr="009E08F9">
              <w:rPr>
                <w:b/>
                <w:color w:val="000000"/>
              </w:rPr>
              <w:t xml:space="preserve">Samowystarczalność w zakresie energii cieplnej </w:t>
            </w:r>
          </w:p>
        </w:tc>
        <w:tc>
          <w:tcPr>
            <w:tcW w:w="4258" w:type="dxa"/>
          </w:tcPr>
          <w:p w14:paraId="71F32E2E" w14:textId="3E90C9F7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</w:t>
            </w:r>
            <w:r>
              <w:rPr>
                <w:rFonts w:eastAsia="Calibri"/>
              </w:rPr>
              <w:t>i sposób zostanie ono spełnione</w:t>
            </w:r>
            <w:r w:rsidRPr="00850AEC">
              <w:rPr>
                <w:rFonts w:eastAsia="Calibri"/>
              </w:rPr>
              <w:t>.</w:t>
            </w:r>
          </w:p>
          <w:p w14:paraId="193F8DBB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62CEB84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6171C9A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594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1201355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7692A401" w14:textId="76BB79F7" w:rsidR="00920733" w:rsidRDefault="00920733" w:rsidP="00113647">
            <w:pPr>
              <w:rPr>
                <w:b/>
              </w:rPr>
            </w:pPr>
            <w:r>
              <w:rPr>
                <w:b/>
              </w:rPr>
              <w:t xml:space="preserve">Miejsce </w:t>
            </w:r>
            <w:r w:rsidR="00113647">
              <w:rPr>
                <w:b/>
              </w:rPr>
              <w:t xml:space="preserve">przeładunkowe </w:t>
            </w:r>
            <w:r>
              <w:rPr>
                <w:b/>
              </w:rPr>
              <w:t>substratów stałych</w:t>
            </w:r>
          </w:p>
        </w:tc>
        <w:tc>
          <w:tcPr>
            <w:tcW w:w="4258" w:type="dxa"/>
          </w:tcPr>
          <w:p w14:paraId="72AAAB94" w14:textId="54A09BB5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1885384A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9CD3B89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DD7222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5516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40B88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Ułamkowo-Techniczne</w:t>
            </w:r>
          </w:p>
        </w:tc>
        <w:tc>
          <w:tcPr>
            <w:tcW w:w="2405" w:type="dxa"/>
          </w:tcPr>
          <w:p w14:paraId="363B0BCA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124024BF" w14:textId="0B32D5CA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41CE64FD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605213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8F58E8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95113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17EB24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4CA4A87C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3E06E31" w14:textId="7FB42D9A" w:rsidR="00920733" w:rsidRDefault="00920733" w:rsidP="00920733">
            <w:pPr>
              <w:rPr>
                <w:rFonts w:eastAsia="Calibri"/>
              </w:rPr>
            </w:pPr>
            <w:r w:rsidRPr="00917459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91745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917459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917459">
              <w:rPr>
                <w:rFonts w:eastAsia="Calibri"/>
              </w:rPr>
              <w:t>, oraz przedstawił w jaki sposób zostanie ono spełnione.</w:t>
            </w:r>
          </w:p>
          <w:p w14:paraId="33F04324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4C80CA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7D11323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F691C39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6C6802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2FDF027F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Szkolenie z obsługi Instalacji Ułamkowo-Technicznych</w:t>
            </w:r>
          </w:p>
        </w:tc>
        <w:tc>
          <w:tcPr>
            <w:tcW w:w="4258" w:type="dxa"/>
          </w:tcPr>
          <w:p w14:paraId="196F9FF3" w14:textId="5641F41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6A57F0A3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AB7825E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F3F3ED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631CA52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F2B8E19" w14:textId="2FD78565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34F7148C" w14:textId="10E373B8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59D12AE6" w14:textId="14EB310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05DC12EF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6CF06A8" w14:textId="48679963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C89FFB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C0D25C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52CD7D" w14:textId="77777777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12A22BD9" w14:textId="77777777" w:rsidR="00920733" w:rsidRPr="00B61C50" w:rsidRDefault="00920733" w:rsidP="00920733">
            <w:pPr>
              <w:rPr>
                <w:b/>
              </w:rPr>
            </w:pPr>
            <w:r>
              <w:rPr>
                <w:b/>
              </w:rPr>
              <w:t xml:space="preserve">Elementy składowe </w:t>
            </w:r>
            <w:r w:rsidRPr="00292CA0">
              <w:rPr>
                <w:b/>
              </w:rPr>
              <w:t>Instalacji Ułamkowo-Technicznych</w:t>
            </w:r>
          </w:p>
        </w:tc>
        <w:tc>
          <w:tcPr>
            <w:tcW w:w="4258" w:type="dxa"/>
          </w:tcPr>
          <w:p w14:paraId="7278EBD6" w14:textId="27EF4534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23FC5FF0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F942F2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4523624C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97EE981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4D0E949" w14:textId="1142DD36" w:rsidR="00BD6073" w:rsidRDefault="7AE7C792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Dodatkowo, Zamawiający dokona oceny na zasadzie „złożono/nie złożono”, czy Wnioskodawca opisał we Wniosku Harmonogram Rzeczowo-Finansowy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44AD78C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Etapu I </w:t>
      </w:r>
      <w:proofErr w:type="spellStart"/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Etapu II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, uwzględniający </w:t>
      </w:r>
      <w:r w:rsidR="005B1514">
        <w:rPr>
          <w:rFonts w:ascii="Calibri" w:eastAsia="Calibri" w:hAnsi="Calibri" w:cs="Times New Roman"/>
          <w:sz w:val="22"/>
          <w:szCs w:val="22"/>
          <w:lang w:eastAsia="pl-PL"/>
        </w:rPr>
        <w:t xml:space="preserve">m.in. </w:t>
      </w:r>
      <w:r w:rsidR="595C412D" w:rsidRPr="433E8E7F">
        <w:rPr>
          <w:rFonts w:ascii="Calibri" w:eastAsia="Calibri" w:hAnsi="Calibri" w:cs="Times New Roman"/>
          <w:sz w:val="22"/>
          <w:szCs w:val="22"/>
          <w:lang w:eastAsia="pl-PL"/>
        </w:rPr>
        <w:t>plan badawczy,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Zadania Badawcze z wyceną oraz z odpowiadającymi Zadaniom Badawczym Kamieniami Milowymi, oraz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h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armonogram wypłat zaliczek (jeśli dotyczy)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>, a także czy Wnioskodawca załączył do Wniosku Wizualizacje Demonstratora Technologii.</w:t>
      </w:r>
    </w:p>
    <w:p w14:paraId="2D924CE5" w14:textId="77777777" w:rsidR="00BD6073" w:rsidRPr="0048072C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09CA995" w14:textId="77777777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Kryteria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K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>onkursowe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7522A266" w14:textId="7AFA4A02" w:rsidR="00BD6073" w:rsidRDefault="0098185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Zamawiający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przystąpi do oceny Wniosku zgodnie z Kryteriami Konkursowymi odnoszącymi się bezpośrednio do </w:t>
      </w:r>
      <w:r w:rsidR="006D26C8">
        <w:rPr>
          <w:rFonts w:ascii="Calibri" w:eastAsia="Calibri" w:hAnsi="Calibri" w:cs="Times New Roman"/>
          <w:noProof/>
          <w:sz w:val="22"/>
          <w:szCs w:val="22"/>
        </w:rPr>
        <w:t>Wymagań Konkursowych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przedstawionych w Załączniku nr 1</w:t>
      </w:r>
      <w:r>
        <w:rPr>
          <w:rFonts w:ascii="Calibri" w:eastAsia="Calibri" w:hAnsi="Calibri" w:cs="Times New Roman"/>
          <w:noProof/>
          <w:sz w:val="22"/>
          <w:szCs w:val="22"/>
        </w:rPr>
        <w:t xml:space="preserve"> do Regulaminu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. Zamawiający w ramach oceny Wniosku pod kątem Kryteriów Konkursowych będzie przyznawał Wykonawcy punkty zgodnie z 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begin"/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instrText xml:space="preserve"> REF _Ref57728892 \h </w:instrText>
      </w:r>
      <w:r w:rsidR="00BD6073">
        <w:rPr>
          <w:rFonts w:ascii="Calibri" w:eastAsia="Calibri" w:hAnsi="Calibri" w:cs="Times New Roman"/>
          <w:noProof/>
          <w:sz w:val="20"/>
          <w:szCs w:val="20"/>
        </w:rPr>
        <w:instrText xml:space="preserve"> \* MERGEFORMAT </w:instrTex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end"/>
      </w:r>
      <w:r w:rsidR="00113647">
        <w:rPr>
          <w:sz w:val="22"/>
          <w:szCs w:val="22"/>
        </w:rPr>
        <w:t>Tabelą 2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t xml:space="preserve">. 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Maksymalna liczba punktów możliwych do uzyskania wynosi 100. </w:t>
      </w:r>
    </w:p>
    <w:p w14:paraId="4CBD2B20" w14:textId="528481A4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Szczegółowe informacje nt. ww. Kryteriów Konkursowych przedstawiono w</w:t>
      </w:r>
      <w:r w:rsidR="005F5A15">
        <w:rPr>
          <w:rFonts w:ascii="Calibri" w:eastAsia="Calibri" w:hAnsi="Calibri" w:cs="Times New Roman"/>
          <w:noProof/>
          <w:sz w:val="22"/>
          <w:szCs w:val="22"/>
        </w:rPr>
        <w:t xml:space="preserve"> Tabeli 2</w:t>
      </w:r>
      <w:r>
        <w:rPr>
          <w:rFonts w:ascii="Calibri" w:eastAsia="Calibri" w:hAnsi="Calibri" w:cs="Times New Roman"/>
          <w:noProof/>
          <w:sz w:val="22"/>
          <w:szCs w:val="22"/>
        </w:rPr>
        <w:t>.</w:t>
      </w:r>
    </w:p>
    <w:p w14:paraId="13C9A617" w14:textId="77777777" w:rsidR="005B1514" w:rsidRDefault="005B1514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1B1D612F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5125FB53" w14:textId="09F6D75D" w:rsidR="00BD6073" w:rsidRDefault="00BD6073" w:rsidP="00BD6073">
      <w:pPr>
        <w:pStyle w:val="Legenda"/>
        <w:keepNext/>
      </w:pPr>
      <w:bookmarkStart w:id="60" w:name="_Ref57728896"/>
      <w:bookmarkStart w:id="61" w:name="_Ref5870779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2</w:t>
      </w:r>
      <w:r>
        <w:fldChar w:fldCharType="end"/>
      </w:r>
      <w:bookmarkEnd w:id="60"/>
      <w:r>
        <w:t>. Kryteria Konkursowe</w:t>
      </w:r>
      <w:bookmarkEnd w:id="61"/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12"/>
        <w:gridCol w:w="4809"/>
        <w:gridCol w:w="1848"/>
      </w:tblGrid>
      <w:tr w:rsidR="00BD6073" w:rsidRPr="00E00E64" w14:paraId="4FE499D2" w14:textId="77777777" w:rsidTr="0341C7D8">
        <w:trPr>
          <w:jc w:val="center"/>
          <w:hidden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3613FF6" w14:textId="77777777" w:rsidR="00982229" w:rsidRPr="00982229" w:rsidRDefault="00982229" w:rsidP="00982229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vanish/>
                <w:lang w:eastAsia="pl-PL"/>
              </w:rPr>
            </w:pPr>
          </w:p>
          <w:p w14:paraId="39278249" w14:textId="29B769C8" w:rsidR="00BD6073" w:rsidRPr="00982229" w:rsidRDefault="00982229" w:rsidP="00982229">
            <w:pPr>
              <w:pStyle w:val="Akapitzlist"/>
              <w:spacing w:after="160" w:line="259" w:lineRule="auto"/>
              <w:ind w:left="30" w:firstLine="142"/>
              <w:jc w:val="both"/>
              <w:rPr>
                <w:rFonts w:ascii="Calibri" w:eastAsia="Calibri" w:hAnsi="Calibri" w:cs="Times New Roman"/>
                <w:b/>
                <w:lang w:eastAsia="pl-PL"/>
              </w:rPr>
            </w:pPr>
            <w:r w:rsidRPr="00982229">
              <w:rPr>
                <w:rFonts w:ascii="Calibri" w:eastAsia="Calibri" w:hAnsi="Calibri" w:cs="Times New Roman"/>
                <w:b/>
                <w:lang w:eastAsia="pl-PL"/>
              </w:rPr>
              <w:t>L.p.</w:t>
            </w:r>
          </w:p>
        </w:tc>
        <w:tc>
          <w:tcPr>
            <w:tcW w:w="3412" w:type="dxa"/>
            <w:shd w:val="clear" w:color="auto" w:fill="C5E0B3" w:themeFill="accent6" w:themeFillTint="66"/>
            <w:vAlign w:val="center"/>
          </w:tcPr>
          <w:p w14:paraId="3BBDE9E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i Opis Kryterium 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Konkursowego</w:t>
            </w:r>
          </w:p>
        </w:tc>
        <w:tc>
          <w:tcPr>
            <w:tcW w:w="4809" w:type="dxa"/>
            <w:shd w:val="clear" w:color="auto" w:fill="C5E0B3" w:themeFill="accent6" w:themeFillTint="66"/>
            <w:vAlign w:val="center"/>
          </w:tcPr>
          <w:p w14:paraId="7FC35CBE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04C9E1B5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3B0F5AC2" w14:textId="77777777" w:rsidTr="0341C7D8">
        <w:trPr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4D417B19" w14:textId="57FD734E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lang w:eastAsia="pl-PL"/>
              </w:rPr>
            </w:pPr>
          </w:p>
        </w:tc>
        <w:tc>
          <w:tcPr>
            <w:tcW w:w="3412" w:type="dxa"/>
          </w:tcPr>
          <w:p w14:paraId="641C43A6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produkcji metanu</w:t>
            </w:r>
          </w:p>
          <w:p w14:paraId="2B5C21C8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0888AD68" w14:textId="3351F277" w:rsidR="00BD6073" w:rsidRDefault="00BD6073" w:rsidP="28C3E094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produkcja metanu w przeliczeniu na jednostkę wprowadzanej suchej masy organicznej wariantu substratowego w warunkach pracy zapewniających dla Biogazowni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osiągnięcie stabilnej produkcji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7657D411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</w:t>
            </w:r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11364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11364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echnologicznej </w:t>
            </w:r>
            <w:r w:rsidR="1935F78E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5C5359C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ins w:id="62" w:author="Autor">
              <w:r w:rsidR="00081F0F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  <w:r w:rsidR="00081F0F" w:rsidRPr="00C63DD2">
                <w:rPr>
                  <w:sz w:val="20"/>
                  <w:szCs w:val="20"/>
                </w:rPr>
                <w:t>przez</w:t>
              </w:r>
              <w:r w:rsidR="00081F0F" w:rsidRPr="00C63DD2">
                <w:t xml:space="preserve"> </w:t>
              </w:r>
              <w:r w:rsidR="00081F0F" w:rsidRPr="00C63DD2">
                <w:rPr>
                  <w:sz w:val="20"/>
                  <w:szCs w:val="20"/>
                </w:rPr>
                <w:t>co najmniej 8 000 h w ciągu roku</w:t>
              </w:r>
            </w:ins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E7127A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0B065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FFEF4F8" w14:textId="7F2F3456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w przeliczeniu na ilość wprowadzanej suchej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del w:id="63" w:author="Autor">
              <w:r w:rsidRPr="00027CC6" w:rsidDel="000E5C3F">
                <w:rPr>
                  <w:rFonts w:ascii="Calibri" w:eastAsia="Calibri" w:hAnsi="Calibri" w:cs="Times New Roman"/>
                  <w:sz w:val="20"/>
                  <w:vertAlign w:val="subscript"/>
                  <w:lang w:eastAsia="pl-PL"/>
                </w:rPr>
                <w:delText>wx</w:delText>
              </w:r>
            </w:del>
            <w:proofErr w:type="spellStart"/>
            <w:ins w:id="64" w:author="Autor">
              <w:r w:rsidR="000E5C3F">
                <w:rPr>
                  <w:rFonts w:ascii="Calibri" w:eastAsia="Calibri" w:hAnsi="Calibri" w:cs="Times New Roman"/>
                  <w:sz w:val="20"/>
                  <w:vertAlign w:val="subscript"/>
                  <w:lang w:eastAsia="pl-PL"/>
                </w:rPr>
                <w:t>Wx</w:t>
              </w:r>
            </w:ins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ze wszystkich ośmiu wariantów substratowych, zgodnie ze wzorem poniżej:</w:t>
            </w:r>
          </w:p>
          <w:p w14:paraId="7308C53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2833B15" w14:textId="0AC25366" w:rsidR="00BD6073" w:rsidRPr="00BA458C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 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PCH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 xml:space="preserve">4 </m:t>
                            </m:r>
                            <m:r>
                              <w:ins w:id="65" w:author="Autor">
                                <w:rPr>
                                  <w:rFonts w:ascii="Cambria Math" w:eastAsia="Calibri" w:hAnsi="Cambria Math" w:cs="Times New Roman"/>
                                  <w:sz w:val="20"/>
                                  <w:lang w:eastAsia="pl-PL"/>
                                </w:rPr>
                                <m:t>W</m:t>
                              </w:ins>
                            </m:r>
                            <m:r>
                              <w:del w:id="66" w:author="Autor">
                                <w:rPr>
                                  <w:rFonts w:ascii="Cambria Math" w:eastAsia="Calibri" w:hAnsi="Cambria Math" w:cs="Times New Roman"/>
                                  <w:sz w:val="20"/>
                                  <w:lang w:eastAsia="pl-PL"/>
                                </w:rPr>
                                <m:t>w</m:t>
                              </w:del>
                            </m:r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6F7E559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A66E3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77DE8D8A" w14:textId="50F7B0E4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72264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4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 wydajność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del w:id="67" w:author="Autor">
              <w:r w:rsidRPr="005F3904" w:rsidDel="000E5C3F">
                <w:rPr>
                  <w:rFonts w:ascii="Calibri" w:eastAsia="Calibri" w:hAnsi="Calibri" w:cs="Times New Roman"/>
                  <w:sz w:val="20"/>
                  <w:lang w:eastAsia="pl-PL"/>
                </w:rPr>
                <w:delText>wx</w:delText>
              </w:r>
            </w:del>
            <w:proofErr w:type="spellStart"/>
            <w:ins w:id="68" w:author="Autor">
              <w:r w:rsidR="000E5C3F">
                <w:rPr>
                  <w:rFonts w:ascii="Calibri" w:eastAsia="Calibri" w:hAnsi="Calibri" w:cs="Times New Roman"/>
                  <w:sz w:val="20"/>
                  <w:lang w:eastAsia="pl-PL"/>
                </w:rPr>
                <w:t>Wx</w:t>
              </w:r>
            </w:ins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2FE8E05E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13F44C18" w14:textId="64F92D32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del w:id="69" w:author="Autor">
              <w:r w:rsidRPr="00292CA0" w:rsidDel="000E5C3F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delText>wx</w:delText>
              </w:r>
            </w:del>
            <w:proofErr w:type="spellStart"/>
            <w:ins w:id="70" w:author="Autor">
              <w:r w:rsidR="000E5C3F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przez Wnioskodawcę we Wniosku</w:t>
            </w:r>
            <w:ins w:id="71" w:author="Autor">
              <w:r w:rsidR="00081F0F">
                <w:rPr>
                  <w:rFonts w:ascii="Calibri" w:eastAsia="Calibri" w:hAnsi="Calibri" w:cs="Calibri"/>
                  <w:sz w:val="20"/>
                  <w:szCs w:val="20"/>
                </w:rPr>
                <w:t xml:space="preserve"> w Tabeli E.1</w:t>
              </w:r>
            </w:ins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</w:t>
            </w:r>
            <w:r w:rsidR="0078582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ydajność produkcji metanu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na tonę 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del w:id="72" w:author="Autor">
              <w:r w:rsidRPr="005F3904" w:rsidDel="000E5C3F">
                <w:rPr>
                  <w:rFonts w:ascii="Calibri" w:eastAsia="Calibri" w:hAnsi="Calibri" w:cs="Calibri"/>
                  <w:i/>
                  <w:sz w:val="20"/>
                  <w:szCs w:val="20"/>
                </w:rPr>
                <w:delText>wx</w:delText>
              </w:r>
            </w:del>
            <w:proofErr w:type="spellStart"/>
            <w:ins w:id="73" w:author="Autor">
              <w:r w:rsidR="000E5C3F">
                <w:rPr>
                  <w:rFonts w:ascii="Calibri" w:eastAsia="Calibri" w:hAnsi="Calibri" w:cs="Calibri"/>
                  <w:i/>
                  <w:sz w:val="20"/>
                  <w:szCs w:val="20"/>
                </w:rPr>
                <w:t>Wx</w:t>
              </w:r>
            </w:ins>
            <w:proofErr w:type="spellEnd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1E17F54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2AA135" w14:textId="359DB794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del w:id="74" w:author="Autor">
              <w:r w:rsidDel="000E5C3F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75" w:author="Autor">
              <w:r w:rsidR="000E5C3F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67729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6CA81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783718" w14:textId="25E6568E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Następnie Zamawiający dokona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porównania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obliczonej średniej arytmetycznej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 łącznie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najwyższej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badanych Wnioskodawców średniej arytmetycznej wydajności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 spośród badanych Wniosków. 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9E65F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FAB029" w14:textId="79678ECF" w:rsidR="00BD6073" w:rsidRPr="00BA458C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WPCH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*25</m:t>
                </m:r>
              </m:oMath>
            </m:oMathPara>
          </w:p>
          <w:p w14:paraId="1D44DD0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E1127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568F2C4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A2D57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Wydajność produkcji metanu. Uzyskany wynik zostanie zaokrąglony do trzech miejsc po przecinku,</w:t>
            </w:r>
          </w:p>
          <w:p w14:paraId="7AE52EF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547C506" w14:textId="312C575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 w:rsidRPr="0072264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przeliczeniu na ilość wprowadzanej suchej masy organicznej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6D5E446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741437" w14:textId="7E98671A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4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del w:id="76" w:author="Autor">
              <w:r w:rsidRPr="005F3904" w:rsidDel="000E5C3F">
                <w:rPr>
                  <w:rFonts w:ascii="Calibri" w:eastAsia="Calibri" w:hAnsi="Calibri" w:cs="Times New Roman"/>
                  <w:sz w:val="20"/>
                  <w:lang w:eastAsia="pl-PL"/>
                </w:rPr>
                <w:delText>wx</w:delText>
              </w:r>
            </w:del>
            <w:proofErr w:type="spellStart"/>
            <w:ins w:id="77" w:author="Autor">
              <w:r w:rsidR="000E5C3F">
                <w:rPr>
                  <w:rFonts w:ascii="Calibri" w:eastAsia="Calibri" w:hAnsi="Calibri" w:cs="Times New Roman"/>
                  <w:sz w:val="20"/>
                  <w:lang w:eastAsia="pl-PL"/>
                </w:rPr>
                <w:t>Wx</w:t>
              </w:r>
            </w:ins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04385D52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60D661" w14:textId="77777777" w:rsidR="00BD6073" w:rsidRPr="00B64DBA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B0CF491" w14:textId="4D64C7F6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25</w:t>
            </w:r>
            <w:r w:rsidR="00BD6073" w:rsidRPr="00E106E4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2C9C6D6A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5719A210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D6B14A2" w14:textId="657EF24D" w:rsidR="00BD6073" w:rsidRDefault="00C421F4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>rodukcj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i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</w:t>
            </w:r>
            <w:proofErr w:type="spellStart"/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  <w:p w14:paraId="60035601" w14:textId="544FD93C" w:rsidR="00BD6073" w:rsidRDefault="00BD6073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wydajność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0C89FFF3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C89FFF3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(po odjęciu biogazu kierowanego na potrzeby własne)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przeliczeniu na jednostkę suchej masy organicznej wariantu substratowego w warunkach pracy zapewniających dla Biogazowni osiągnięcie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stabilnej produkcji biogazu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499 kW w granicy </w:t>
            </w:r>
            <w:r w:rsidR="007001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7001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echnologicznej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(-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7D4D85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ins w:id="78" w:author="Autor">
              <w:r w:rsidR="00081F0F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  <w:r w:rsidR="00081F0F" w:rsidRPr="00C63DD2">
                <w:rPr>
                  <w:sz w:val="20"/>
                  <w:szCs w:val="20"/>
                </w:rPr>
                <w:t>przez</w:t>
              </w:r>
              <w:r w:rsidR="00081F0F" w:rsidRPr="00C63DD2">
                <w:t xml:space="preserve"> </w:t>
              </w:r>
              <w:r w:rsidR="00081F0F" w:rsidRPr="00C63DD2">
                <w:rPr>
                  <w:sz w:val="20"/>
                  <w:szCs w:val="20"/>
                </w:rPr>
                <w:t>co najmniej 8 000 h w ciągu roku</w:t>
              </w:r>
            </w:ins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B07455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0FB3646" w14:textId="37B85572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metanu</w:t>
            </w:r>
            <w:proofErr w:type="spellEnd"/>
            <w:r w:rsidR="00982229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0982229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(po odjęciu biogazu kierowanego na potrzeby własne)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anej suchej masy organicznej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PB</w:t>
            </w:r>
            <w:del w:id="79" w:author="Autor">
              <w:r w:rsidRPr="00027CC6" w:rsidDel="000E5C3F">
                <w:rPr>
                  <w:rFonts w:ascii="Calibri" w:eastAsia="Calibri" w:hAnsi="Calibri" w:cs="Times New Roman"/>
                  <w:sz w:val="20"/>
                  <w:vertAlign w:val="subscript"/>
                  <w:lang w:eastAsia="pl-PL"/>
                </w:rPr>
                <w:delText>wx</w:delText>
              </w:r>
            </w:del>
            <w:ins w:id="80" w:author="Autor">
              <w:r w:rsidR="000E5C3F">
                <w:rPr>
                  <w:rFonts w:ascii="Calibri" w:eastAsia="Calibri" w:hAnsi="Calibri" w:cs="Times New Roman"/>
                  <w:sz w:val="20"/>
                  <w:vertAlign w:val="subscript"/>
                  <w:lang w:eastAsia="pl-PL"/>
                </w:rPr>
                <w:t>Wx</w:t>
              </w:r>
            </w:ins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z wszystkich wariantów substratowych z wprowadzonej tony suchej masy organicznej, zgodnie ze wzorem poniżej:</w:t>
            </w:r>
          </w:p>
          <w:p w14:paraId="205E136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1AB5C0" w14:textId="36EBFE89" w:rsidR="00BD6073" w:rsidRPr="00BA458C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PB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 xml:space="preserve"> </m:t>
                            </m:r>
                            <m:r>
                              <w:ins w:id="81" w:author="Autor">
                                <w:rPr>
                                  <w:rFonts w:ascii="Cambria Math" w:eastAsia="Calibri" w:hAnsi="Cambria Math" w:cs="Times New Roman"/>
                                  <w:sz w:val="20"/>
                                  <w:lang w:eastAsia="pl-PL"/>
                                </w:rPr>
                                <m:t>W</m:t>
                              </w:ins>
                            </m:r>
                            <m:r>
                              <w:del w:id="82" w:author="Autor">
                                <w:rPr>
                                  <w:rFonts w:ascii="Cambria Math" w:eastAsia="Calibri" w:hAnsi="Cambria Math" w:cs="Times New Roman"/>
                                  <w:sz w:val="20"/>
                                  <w:lang w:eastAsia="pl-PL"/>
                                </w:rPr>
                                <m:t>w</m:t>
                              </w:del>
                            </m:r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1FBB591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155DF7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066A815F" w14:textId="35B2B9C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del w:id="83" w:author="Autor">
              <w:r w:rsidRPr="005F3904" w:rsidDel="000E5C3F">
                <w:rPr>
                  <w:rFonts w:ascii="Calibri" w:eastAsia="Calibri" w:hAnsi="Calibri" w:cs="Times New Roman"/>
                  <w:sz w:val="20"/>
                  <w:lang w:eastAsia="pl-PL"/>
                </w:rPr>
                <w:delText>wx</w:delText>
              </w:r>
            </w:del>
            <w:proofErr w:type="spellStart"/>
            <w:ins w:id="84" w:author="Autor">
              <w:r w:rsidR="000E5C3F">
                <w:rPr>
                  <w:rFonts w:ascii="Calibri" w:eastAsia="Calibri" w:hAnsi="Calibri" w:cs="Times New Roman"/>
                  <w:sz w:val="20"/>
                  <w:lang w:eastAsia="pl-PL"/>
                </w:rPr>
                <w:t>Wx</w:t>
              </w:r>
            </w:ins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3EF1C259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5BB9A9F2" w14:textId="519DD3FA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 </w:t>
            </w:r>
            <w:del w:id="85" w:author="Autor">
              <w:r w:rsidRPr="00292CA0" w:rsidDel="000E5C3F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delText>wx</w:delText>
              </w:r>
            </w:del>
            <w:proofErr w:type="spellStart"/>
            <w:ins w:id="86" w:author="Autor">
              <w:r w:rsidR="000E5C3F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przez Wnioskodawcę we Wniosku </w:t>
            </w:r>
            <w:ins w:id="87" w:author="Autor">
              <w:r w:rsidR="00081F0F">
                <w:rPr>
                  <w:rFonts w:ascii="Calibri" w:eastAsia="Calibri" w:hAnsi="Calibri" w:cs="Calibri"/>
                  <w:sz w:val="20"/>
                  <w:szCs w:val="20"/>
                </w:rPr>
                <w:t xml:space="preserve">w Tabeli E.2 </w:t>
              </w:r>
            </w:ins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</w:t>
            </w:r>
            <w:del w:id="88" w:author="Autor">
              <w:r w:rsidRPr="00292CA0" w:rsidDel="00081F0F">
                <w:rPr>
                  <w:rFonts w:ascii="Calibri" w:eastAsia="Calibri" w:hAnsi="Calibri" w:cs="Calibri"/>
                  <w:sz w:val="20"/>
                  <w:szCs w:val="20"/>
                </w:rPr>
                <w:delText xml:space="preserve">objętość </w:delText>
              </w:r>
            </w:del>
            <w:ins w:id="89" w:author="Autor">
              <w:r w:rsidR="00081F0F">
                <w:rPr>
                  <w:rFonts w:ascii="Calibri" w:eastAsia="Calibri" w:hAnsi="Calibri" w:cs="Calibri"/>
                  <w:sz w:val="20"/>
                  <w:szCs w:val="20"/>
                </w:rPr>
                <w:t xml:space="preserve">wydajność produkcji </w:t>
              </w:r>
            </w:ins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metanu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del w:id="90" w:author="Autor">
              <w:r w:rsidRPr="00292CA0" w:rsidDel="00081F0F">
                <w:rPr>
                  <w:rFonts w:ascii="Calibri" w:eastAsia="Calibri" w:hAnsi="Calibri" w:cs="Calibri"/>
                  <w:sz w:val="20"/>
                  <w:szCs w:val="20"/>
                </w:rPr>
                <w:delText xml:space="preserve">wytwarzanego </w:delText>
              </w:r>
            </w:del>
            <w:ins w:id="91" w:author="Autor">
              <w:r w:rsidR="00081F0F">
                <w:rPr>
                  <w:rFonts w:ascii="Calibri" w:eastAsia="Calibri" w:hAnsi="Calibri" w:cs="Calibri"/>
                  <w:sz w:val="20"/>
                  <w:szCs w:val="20"/>
                </w:rPr>
                <w:t xml:space="preserve">w przeliczeniu </w:t>
              </w:r>
            </w:ins>
            <w:r w:rsidRPr="00292CA0">
              <w:rPr>
                <w:rFonts w:ascii="Calibri" w:eastAsia="Calibri" w:hAnsi="Calibri" w:cs="Calibri"/>
                <w:sz w:val="20"/>
                <w:szCs w:val="20"/>
              </w:rPr>
              <w:t>na tonę 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del w:id="92" w:author="Autor">
              <w:r w:rsidRPr="005F3904" w:rsidDel="000E5C3F">
                <w:rPr>
                  <w:rFonts w:ascii="Calibri" w:eastAsia="Calibri" w:hAnsi="Calibri" w:cs="Calibri"/>
                  <w:i/>
                  <w:sz w:val="20"/>
                  <w:szCs w:val="20"/>
                </w:rPr>
                <w:delText>wx</w:delText>
              </w:r>
            </w:del>
            <w:proofErr w:type="spellStart"/>
            <w:ins w:id="93" w:author="Autor">
              <w:r w:rsidR="000E5C3F">
                <w:rPr>
                  <w:rFonts w:ascii="Calibri" w:eastAsia="Calibri" w:hAnsi="Calibri" w:cs="Calibri"/>
                  <w:i/>
                  <w:sz w:val="20"/>
                  <w:szCs w:val="20"/>
                </w:rPr>
                <w:t>Wx</w:t>
              </w:r>
            </w:ins>
            <w:proofErr w:type="spellEnd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7CB98C0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3E67BF" w14:textId="6983180A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del w:id="94" w:author="Autor">
              <w:r w:rsidDel="000E5C3F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95" w:author="Autor">
              <w:r w:rsidR="000E5C3F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61EFE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E032A5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A7BBABE" w14:textId="56B3A0B9" w:rsidR="00BD6073" w:rsidRPr="00BA458C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Następnie Zamawiający dokona porównania obliczonej średniej arytmetycznej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wydajności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produkcji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wszystkich wariantów substratowych danego Wnioskodawcy, do najwyższej spośród badanych Wnioskodawców średniej arytmetyczn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ej wydajności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wszystkich wariantów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substratowych. Zamawiający przyzna punkty na podstawie niniejszego wzoru:</w:t>
            </w:r>
          </w:p>
          <w:p w14:paraId="77B8103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54193A" w14:textId="22FA5FAC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WPB=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*30</m:t>
                </m:r>
              </m:oMath>
            </m:oMathPara>
          </w:p>
          <w:p w14:paraId="1458A5E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E1750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F5416F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800DD44" w14:textId="397AEBC0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Wydajność p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rodukcj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443538A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CADB99" w14:textId="069EA14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proofErr w:type="spellEnd"/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29574544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08FC86" w14:textId="5880A3F6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wydajność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37CC6AB6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8268D4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3A06A95F" w14:textId="49D2D602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30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A38FCE8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081E556D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EBFE8E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Opłacalność inwestycyjna Demonstratora Technologii</w:t>
            </w:r>
          </w:p>
          <w:p w14:paraId="7355AEA4" w14:textId="77777777" w:rsidR="00BD6073" w:rsidRPr="00292CA0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 oceniany będzie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zwrot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inwestycji w bu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dowę Demonstratora Technologii dla okresu 10 lat, deklarowany przez Wnioskodawcę we Wniosku.</w:t>
            </w:r>
          </w:p>
          <w:p w14:paraId="3919BE8B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2BAFA2C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wskaźnika zwrotu z inwestycji w budowę Demonstratora Technologii zadeklarowanego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najwyższego wskaźnika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Wniosków.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0C05772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8B9D7FB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9FA1D6" w14:textId="7657C4A4" w:rsidR="00BD6073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inw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*20</m:t>
                </m:r>
              </m:oMath>
            </m:oMathPara>
          </w:p>
          <w:p w14:paraId="3310469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26FE8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37E08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:</w:t>
            </w:r>
          </w:p>
          <w:p w14:paraId="7CAC7273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AFB1D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O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inw</w:t>
            </w:r>
            <w:proofErr w:type="spellEnd"/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Opłacalność inwestycyjna Demonstratora Technologii. Uzyskany wynik zostanie zaokrąglony do trzech miejsc po przecinku,</w:t>
            </w:r>
          </w:p>
          <w:p w14:paraId="35458B7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05689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NPV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proofErr w:type="spellEnd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wskaźnik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Wniosków,</w:t>
            </w:r>
          </w:p>
          <w:p w14:paraId="128B5B4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3A7404" w14:textId="6AADEF4E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NPV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wskaźnik zwrotu z inwestycji w budowę Demonstratora Technologii zadeklarowany w badanym Wniosku </w:t>
            </w:r>
            <w:ins w:id="96" w:author="Autor">
              <w:r w:rsidR="00081F0F">
                <w:rPr>
                  <w:rFonts w:ascii="Calibri" w:eastAsia="Calibri" w:hAnsi="Calibri" w:cs="Times New Roman"/>
                  <w:sz w:val="20"/>
                  <w:lang w:eastAsia="pl-PL"/>
                </w:rPr>
                <w:t xml:space="preserve">w Tabeli E.3 </w:t>
              </w:r>
            </w:ins>
            <w:r>
              <w:rPr>
                <w:rFonts w:ascii="Calibri" w:eastAsia="Calibri" w:hAnsi="Calibri" w:cs="Times New Roman"/>
                <w:sz w:val="20"/>
                <w:lang w:eastAsia="pl-PL"/>
              </w:rPr>
              <w:t>danego Wnioskodawcy.</w:t>
            </w:r>
          </w:p>
          <w:p w14:paraId="6881652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4712E070" w14:textId="030621F8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10A8B17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374B306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A8D2E1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 w:rsidRPr="00A134E2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752D4107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nioskodawcę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642497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ACAD60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280ABD9" w14:textId="6BC9D898" w:rsidR="00BD6073" w:rsidRPr="00BA458C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*5</m:t>
                </m:r>
              </m:oMath>
            </m:oMathPara>
          </w:p>
          <w:p w14:paraId="1D4D626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CC4B0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60A9BBB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937E72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I. Uzyskany wynik zostanie zaokrąglony do trzech miejsc po przecinku,</w:t>
            </w:r>
          </w:p>
          <w:p w14:paraId="3766DE3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068A98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4A3D1C1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6BECC9" w14:textId="686CEC7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EI </w:t>
            </w:r>
            <w:proofErr w:type="spellStart"/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 deklarowany w badanym Wniosku </w:t>
            </w:r>
            <w:ins w:id="97" w:author="Autor">
              <w:r w:rsidR="00081F0F">
                <w:rPr>
                  <w:rFonts w:ascii="Calibri" w:eastAsia="Calibri" w:hAnsi="Calibri" w:cs="Times New Roman"/>
                  <w:sz w:val="20"/>
                  <w:lang w:eastAsia="pl-PL"/>
                </w:rPr>
                <w:t xml:space="preserve">w Tabeli E.4 </w:t>
              </w:r>
            </w:ins>
            <w:r>
              <w:rPr>
                <w:rFonts w:ascii="Calibri" w:eastAsia="Calibri" w:hAnsi="Calibri" w:cs="Times New Roman"/>
                <w:sz w:val="20"/>
                <w:lang w:eastAsia="pl-PL"/>
              </w:rPr>
              <w:t>danego Wnioskodawcy [PLN].</w:t>
            </w:r>
          </w:p>
          <w:p w14:paraId="3867ACF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C645B2B" w14:textId="4246FA46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5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0FB3C116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C86BE9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84B249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</w:p>
          <w:p w14:paraId="55C683A6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ę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3BB5614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3860CE4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4D7826A" w14:textId="1CE3827C" w:rsidR="00BD6073" w:rsidRPr="00BA458C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*13</m:t>
                </m:r>
              </m:oMath>
            </m:oMathPara>
          </w:p>
          <w:p w14:paraId="0AB314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336515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25DA510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362CFF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II. Uzyskany wynik zostanie zaokrąglony do trzech miejsc po przecinku,</w:t>
            </w:r>
          </w:p>
          <w:p w14:paraId="40D0CB1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0CDA99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792AE8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34327C" w14:textId="344BCA89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EII </w:t>
            </w:r>
            <w:proofErr w:type="spellStart"/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II deklarowany w badanym Wniosku</w:t>
            </w:r>
            <w:ins w:id="98" w:author="Autor">
              <w:r w:rsidR="00611B00">
                <w:rPr>
                  <w:rFonts w:ascii="Calibri" w:eastAsia="Calibri" w:hAnsi="Calibri" w:cs="Times New Roman"/>
                  <w:sz w:val="20"/>
                  <w:lang w:eastAsia="pl-PL"/>
                </w:rPr>
                <w:t xml:space="preserve"> w Tabeli E.5 </w:t>
              </w:r>
            </w:ins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danego Wnioskodawcy [PLN].</w:t>
            </w:r>
          </w:p>
          <w:p w14:paraId="3381B4E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2061DD9" w14:textId="2DCC647A" w:rsidR="00BD6073" w:rsidRPr="00B76C5A" w:rsidRDefault="000C7021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53C04E8B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E0325C1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9CC693A" w14:textId="51F3A6F2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Komercjalizacji Wyników Prac B+R</w:t>
            </w:r>
          </w:p>
          <w:p w14:paraId="11EDC9B0" w14:textId="3325146B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Udział w Przychodzie</w:t>
            </w:r>
            <w:r w:rsidRPr="004A7381">
              <w:rPr>
                <w:sz w:val="20"/>
                <w:szCs w:val="20"/>
              </w:rPr>
              <w:t xml:space="preserve"> 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Wyników Prac B+R.</w:t>
            </w:r>
          </w:p>
          <w:p w14:paraId="6A5F22D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EC7FA34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38D678E7" w14:textId="607FAE8B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omercjalizacji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Wyników Prac B+R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981853"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minimalne 0.5%,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16E911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65ED388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7EE5BB21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E48E011" w14:textId="3A28E4D0" w:rsidR="00BD6073" w:rsidRPr="00BA458C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CC8C86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DBD54F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37236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FA2402B" w14:textId="6EEFA6E2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Komercjalizacji Wyników Prac B+R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1E847FC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693B6" w14:textId="2E4A114D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4EFDA394" w14:textId="77777777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3794545" w14:textId="3B4D0237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T </w:t>
            </w:r>
            <w:proofErr w:type="spellStart"/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deklarowany w badanym Wniosku </w:t>
            </w:r>
            <w:ins w:id="99" w:author="Autor">
              <w:r w:rsidR="00611B00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w Tabeli E.6 </w:t>
              </w:r>
            </w:ins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danego Wnioskodawcy.</w:t>
            </w:r>
          </w:p>
          <w:p w14:paraId="0E63667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65EF3EB" w14:textId="445F8601" w:rsidR="00BD6073" w:rsidRPr="003D5D76" w:rsidRDefault="0048053E" w:rsidP="0341C7D8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4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B2F6F71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3EA231B3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139211F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65C85160" w14:textId="2A8692B9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</w:t>
            </w:r>
            <w:r w:rsidRPr="00292CA0">
              <w:rPr>
                <w:b/>
                <w:sz w:val="20"/>
                <w:szCs w:val="20"/>
              </w:rPr>
              <w:t xml:space="preserve">omercjalizacji </w:t>
            </w:r>
            <w:r w:rsidR="00981853">
              <w:rPr>
                <w:b/>
                <w:sz w:val="20"/>
                <w:szCs w:val="20"/>
              </w:rPr>
              <w:t>T</w:t>
            </w:r>
            <w:r w:rsidRPr="00292CA0">
              <w:rPr>
                <w:b/>
                <w:sz w:val="20"/>
                <w:szCs w:val="20"/>
              </w:rPr>
              <w:t xml:space="preserve">echnologii </w:t>
            </w:r>
            <w:r w:rsidR="00981853">
              <w:rPr>
                <w:b/>
                <w:sz w:val="20"/>
                <w:szCs w:val="20"/>
              </w:rPr>
              <w:t>Z</w:t>
            </w:r>
            <w:r w:rsidRPr="00292CA0">
              <w:rPr>
                <w:b/>
                <w:sz w:val="20"/>
                <w:szCs w:val="20"/>
              </w:rPr>
              <w:t>ależnych</w:t>
            </w:r>
          </w:p>
          <w:p w14:paraId="50E6BA7F" w14:textId="1355FC3A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Udział w </w:t>
            </w:r>
            <w:r>
              <w:rPr>
                <w:sz w:val="20"/>
                <w:szCs w:val="20"/>
              </w:rPr>
              <w:t xml:space="preserve">Przychodzie </w:t>
            </w:r>
            <w:r w:rsidRPr="004A7381">
              <w:rPr>
                <w:sz w:val="20"/>
                <w:szCs w:val="20"/>
              </w:rPr>
              <w:t xml:space="preserve">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T</w:t>
            </w:r>
            <w:r w:rsidRPr="004A7381">
              <w:rPr>
                <w:sz w:val="20"/>
                <w:szCs w:val="20"/>
              </w:rPr>
              <w:t xml:space="preserve">echnologii </w:t>
            </w:r>
            <w:r w:rsidR="00981853">
              <w:rPr>
                <w:sz w:val="20"/>
                <w:szCs w:val="20"/>
              </w:rPr>
              <w:t>Z</w:t>
            </w:r>
            <w:r w:rsidRPr="004A7381">
              <w:rPr>
                <w:sz w:val="20"/>
                <w:szCs w:val="20"/>
              </w:rPr>
              <w:t>ależnych.</w:t>
            </w:r>
          </w:p>
          <w:p w14:paraId="3E8D862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61901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7E0B197" w14:textId="0C984123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ależnych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0209F0C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266028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2E7C4D97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1B96215" w14:textId="512C90A7" w:rsidR="00BD6073" w:rsidRPr="00BA458C" w:rsidRDefault="008B67A2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</m:t>
                </m:r>
              </m:oMath>
            </m:oMathPara>
          </w:p>
          <w:p w14:paraId="6FF4C3B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05996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1DDACE6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E2BF710" w14:textId="3994FCD1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U</w:t>
            </w:r>
            <w:r w:rsidRPr="00827A3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ależnych. Uzyskany wynik zostanie zaokrąglony do trzech miejsc po przecinku,</w:t>
            </w:r>
          </w:p>
          <w:p w14:paraId="27B217E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64AB7FA" w14:textId="3BC307CA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192EDC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max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Komercjalizacji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2B80D63A" w14:textId="77777777" w:rsidR="00BD6073" w:rsidRPr="005C713F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8A731D6" w14:textId="71FFE650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Kom</w:t>
            </w:r>
            <w:bookmarkStart w:id="100" w:name="_GoBack"/>
            <w:bookmarkEnd w:id="100"/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ercjalizacji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deklarowany w badanym Wniosku </w:t>
            </w:r>
            <w:ins w:id="101" w:author="Autor">
              <w:r w:rsidR="00611B00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w Tabeli E.7 </w:t>
              </w:r>
            </w:ins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danego Wnioskodawcy.</w:t>
            </w:r>
          </w:p>
          <w:p w14:paraId="112F8C2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68206A7D" w14:textId="1EC13CC7" w:rsidR="00BD6073" w:rsidRPr="002B1109" w:rsidRDefault="0048053E" w:rsidP="0341C7D8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3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40FCB80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25D2C2F2" w14:textId="77777777" w:rsidTr="0341C7D8">
        <w:trPr>
          <w:cantSplit/>
          <w:trHeight w:val="407"/>
          <w:jc w:val="center"/>
        </w:trPr>
        <w:tc>
          <w:tcPr>
            <w:tcW w:w="846" w:type="dxa"/>
            <w:shd w:val="clear" w:color="auto" w:fill="E2EFD9" w:themeFill="accent6" w:themeFillTint="33"/>
            <w:textDirection w:val="btLr"/>
          </w:tcPr>
          <w:p w14:paraId="6F597644" w14:textId="459385D2" w:rsidR="00BD6073" w:rsidRPr="00982229" w:rsidRDefault="00BD6073" w:rsidP="00982229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8221" w:type="dxa"/>
            <w:gridSpan w:val="2"/>
          </w:tcPr>
          <w:p w14:paraId="561B1187" w14:textId="77777777" w:rsidR="00BD6073" w:rsidRPr="00A13F80" w:rsidRDefault="00BD6073" w:rsidP="00546797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848" w:type="dxa"/>
          </w:tcPr>
          <w:p w14:paraId="677C4793" w14:textId="77777777" w:rsidR="00BD6073" w:rsidRPr="004A7381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A7381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18D9103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4F00E46D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7047F63F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13BEC820" w14:textId="746B3FDA" w:rsidR="00BD6073" w:rsidRDefault="00BD6073" w:rsidP="00BD6073">
      <w:pPr>
        <w:pStyle w:val="Legenda"/>
        <w:keepNext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II.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Ocena spełnienia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Opcjonalnych</w:t>
      </w:r>
    </w:p>
    <w:p w14:paraId="19102335" w14:textId="79DDE64A" w:rsidR="00BD6073" w:rsidRDefault="00BD6073" w:rsidP="00BD6073">
      <w:pPr>
        <w:jc w:val="both"/>
        <w:rPr>
          <w:sz w:val="22"/>
        </w:rPr>
      </w:pPr>
      <w:r w:rsidRPr="00AE2670">
        <w:rPr>
          <w:sz w:val="22"/>
        </w:rPr>
        <w:t>Zamawiający</w:t>
      </w:r>
      <w:r>
        <w:rPr>
          <w:sz w:val="22"/>
        </w:rPr>
        <w:t xml:space="preserve"> sprawdzi czy Wnioskodawca zadeklarował spełnienie </w:t>
      </w:r>
      <w:r w:rsidR="00785829">
        <w:rPr>
          <w:sz w:val="22"/>
        </w:rPr>
        <w:t>Wymagań Opcjonalnych</w:t>
      </w:r>
      <w:r>
        <w:rPr>
          <w:sz w:val="22"/>
        </w:rPr>
        <w:t xml:space="preserve">. W przypadku deklaracji spełnienia </w:t>
      </w:r>
      <w:r w:rsidR="008C2F1C">
        <w:rPr>
          <w:sz w:val="22"/>
        </w:rPr>
        <w:t xml:space="preserve">jednego lub kilku </w:t>
      </w:r>
      <w:r w:rsidR="00785829">
        <w:rPr>
          <w:sz w:val="22"/>
        </w:rPr>
        <w:t>Wymagań Opcjonalnych</w:t>
      </w:r>
      <w:r>
        <w:rPr>
          <w:sz w:val="22"/>
        </w:rPr>
        <w:t xml:space="preserve"> i przedstawieniu założeń, w jaki sposób zostaną te wymagania spełnione, Wnioskodawcy zostaną przyznane punkty zgodnie z Tabelą 3</w:t>
      </w:r>
      <w:r w:rsidR="004B7D96">
        <w:rPr>
          <w:sz w:val="22"/>
        </w:rPr>
        <w:t>, na podstawie głosowania Zespołu Oceniającego</w:t>
      </w:r>
      <w:r w:rsidR="00E22F2A">
        <w:rPr>
          <w:sz w:val="22"/>
        </w:rPr>
        <w:t xml:space="preserve"> Zamawiającego</w:t>
      </w:r>
      <w:r>
        <w:rPr>
          <w:sz w:val="22"/>
        </w:rPr>
        <w:t xml:space="preserve">. Maksymalna liczba punktów do uzyskania w ramach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 wynosi 100.</w:t>
      </w:r>
    </w:p>
    <w:p w14:paraId="1B2368D8" w14:textId="77777777" w:rsidR="00BD6073" w:rsidRDefault="00BD6073" w:rsidP="00BD6073">
      <w:pPr>
        <w:rPr>
          <w:sz w:val="22"/>
        </w:rPr>
      </w:pPr>
    </w:p>
    <w:p w14:paraId="3879EFF9" w14:textId="77777777" w:rsidR="00BD6073" w:rsidRDefault="00BD6073" w:rsidP="00BD6073"/>
    <w:p w14:paraId="38F80491" w14:textId="63BFE4E6" w:rsidR="00BD6073" w:rsidRDefault="00BD6073" w:rsidP="00BD6073">
      <w:pPr>
        <w:pStyle w:val="Legenda"/>
        <w:keepNext/>
      </w:pPr>
      <w:bookmarkStart w:id="102" w:name="_Ref57740624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3</w:t>
      </w:r>
      <w:r>
        <w:fldChar w:fldCharType="end"/>
      </w:r>
      <w:bookmarkEnd w:id="102"/>
      <w:r>
        <w:t xml:space="preserve">. Ocena spełnienia </w:t>
      </w:r>
      <w:r w:rsidR="00785829">
        <w:t>Wymagań Opcjonalnych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268"/>
        <w:gridCol w:w="5386"/>
        <w:gridCol w:w="1418"/>
      </w:tblGrid>
      <w:tr w:rsidR="00BD6073" w:rsidRPr="00B64DBA" w14:paraId="053153A7" w14:textId="77777777" w:rsidTr="3E54B37D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D3F1BD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6EDA8F0" w14:textId="77777777" w:rsidR="00BD6073" w:rsidRPr="001227E3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Kategoria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76F1C1" w14:textId="01A2E522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</w:t>
            </w:r>
            <w:r w:rsidR="006D07A4">
              <w:rPr>
                <w:rFonts w:ascii="Calibri" w:eastAsia="Calibri" w:hAnsi="Calibri" w:cs="Times New Roman"/>
                <w:b/>
                <w:sz w:val="20"/>
                <w:lang w:eastAsia="pl-PL"/>
              </w:rPr>
              <w:t>Wymagania Opcjonalne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go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C25488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5C9E4B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21430A16" w14:textId="77777777" w:rsidTr="3E54B37D">
        <w:trPr>
          <w:tblHeader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21F5FF1D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0318191E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5A751E96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16A0E81C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7E58439B" w14:textId="5A23487E" w:rsidR="00BD6073" w:rsidRPr="004D5FA3" w:rsidRDefault="00BD6073" w:rsidP="00A81170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1B269CE7" w14:textId="77777777" w:rsidR="00BD6073" w:rsidRDefault="00BD6073" w:rsidP="00546797">
            <w:pPr>
              <w:ind w:right="113"/>
              <w:rPr>
                <w:rFonts w:ascii="Calibri" w:eastAsia="Calibri" w:hAnsi="Calibri" w:cs="Times New Roman"/>
                <w:noProof/>
                <w:sz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335E0CAE" w14:textId="07008DA8" w:rsidR="00BD6073" w:rsidRPr="00B64DBA" w:rsidRDefault="5C10DD0E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sz w:val="20"/>
                <w:szCs w:val="20"/>
              </w:rPr>
              <w:t>System autonomiczności Biogazowni</w:t>
            </w:r>
          </w:p>
        </w:tc>
        <w:tc>
          <w:tcPr>
            <w:tcW w:w="5386" w:type="dxa"/>
          </w:tcPr>
          <w:p w14:paraId="778E27EF" w14:textId="1A34B283" w:rsidR="00BC4669" w:rsidRPr="00BC4669" w:rsidRDefault="3B4BF3EB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</w:t>
            </w:r>
            <w:r w:rsidR="471C5162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133CD2F7" w14:textId="4487CE46" w:rsidR="00BC4669" w:rsidRDefault="00BC4669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7E090F" w14:textId="4381FA8B" w:rsidR="00E03865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autonomiczności Biogazowni,</w:t>
            </w:r>
          </w:p>
          <w:p w14:paraId="008412FC" w14:textId="3DC29A8B" w:rsidR="005B0E6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użyteczne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funkcjonalności systemu,</w:t>
            </w:r>
          </w:p>
          <w:p w14:paraId="2AF6B0F9" w14:textId="4061DEA3" w:rsidR="00BE4738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zaawansowania technologicznego,</w:t>
            </w:r>
          </w:p>
          <w:p w14:paraId="1AFFA19A" w14:textId="2CE4875E" w:rsidR="0098023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wysoka 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niezawodność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systemu,</w:t>
            </w:r>
          </w:p>
          <w:p w14:paraId="7A5A980E" w14:textId="1DDC8220" w:rsidR="0098023E" w:rsidRPr="005B0E6E" w:rsidRDefault="2CF45CBF" w:rsidP="005B0E6E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prostotę obsługi systemu</w:t>
            </w:r>
            <w:r w:rsidR="123793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8ACF567" w14:textId="41CC827F" w:rsidR="0098023E" w:rsidRPr="005B0E6E" w:rsidRDefault="47FFDCC6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pul</w:t>
            </w:r>
            <w:r w:rsidR="6069172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danych</w:t>
            </w:r>
            <w:r w:rsidR="76E65A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z której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 gromadzi informacje o nietypowych sytuacjach</w:t>
            </w:r>
            <w:r w:rsidR="5EF5529C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06423DF" w14:textId="10A25947" w:rsidR="0098023E" w:rsidRPr="00331326" w:rsidRDefault="5EBBC723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6DD9B94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abezpieczenia 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</w:t>
            </w:r>
            <w:r w:rsidR="6EDAC468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przed niepowołanymi działaniami</w:t>
            </w:r>
            <w:r w:rsidR="5C69111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zewnętrznymi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3F47AA19" w14:textId="16F85E30" w:rsidR="00331326" w:rsidRPr="005B0E6E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oraz inne elementy adekwatne do wymagania.</w:t>
            </w:r>
          </w:p>
          <w:p w14:paraId="0BDDA519" w14:textId="6294D335" w:rsidR="002508B1" w:rsidRDefault="002508B1" w:rsidP="00546797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20A411" w14:textId="6CC36954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A431B48" w14:textId="6E158C5F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4AA9062" w14:textId="6A3D972D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07909EF" w14:textId="6E158C5F" w:rsid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C7612E1" w14:textId="57AABA52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017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DDBF6C7" w14:textId="6E158C5F" w:rsidR="007D13EE" w:rsidRPr="007D13EE" w:rsidRDefault="007D13EE" w:rsidP="007D13EE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7657B5" w14:textId="2FF04A03" w:rsidR="00B009E6" w:rsidRDefault="00E03865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7A7FB8D" w14:textId="6E158C5F" w:rsidR="007D13EE" w:rsidRP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0F8FCB" w14:textId="4CFEB434" w:rsidR="00B009E6" w:rsidRDefault="698EA781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="725C2E66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5B3084C" w14:textId="3F306698" w:rsidR="00320178" w:rsidRPr="00B009E6" w:rsidRDefault="00320178" w:rsidP="0032017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FB82A5" w14:textId="70BADDAE" w:rsidR="00B009E6" w:rsidRDefault="007D13EE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zgodny z istniejącym stanem wiedzy ekonomicznej, naukowej lub technicznej.</w:t>
            </w:r>
          </w:p>
          <w:p w14:paraId="13078130" w14:textId="40BE94E2" w:rsidR="00BD6073" w:rsidRPr="00633DD5" w:rsidRDefault="00BD6073" w:rsidP="00633DD5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1F3CE6E" w14:textId="17F51FE0" w:rsidR="00BD6073" w:rsidRPr="00F63EDF" w:rsidRDefault="006433D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35</w:t>
            </w:r>
            <w:r w:rsidR="00BD6073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748D1" w:rsidRPr="00B64DBA" w14:paraId="68396427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23E6A358" w14:textId="77777777" w:rsidR="00B748D1" w:rsidRPr="004D5FA3" w:rsidRDefault="00B748D1" w:rsidP="00B748D1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62152708" w14:textId="77777777" w:rsidR="00B748D1" w:rsidRPr="004D5FA3" w:rsidRDefault="00B748D1" w:rsidP="00B748D1">
            <w:pPr>
              <w:ind w:right="113"/>
              <w:rPr>
                <w:b/>
                <w:sz w:val="20"/>
                <w:szCs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087435C" w14:textId="77777777" w:rsidR="00B748D1" w:rsidRPr="00B64DBA" w:rsidRDefault="00B748D1" w:rsidP="00B748D1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sz w:val="20"/>
                <w:szCs w:val="20"/>
              </w:rPr>
              <w:t>Produkcja CO</w:t>
            </w:r>
            <w:r w:rsidRPr="00F02D4D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386" w:type="dxa"/>
          </w:tcPr>
          <w:p w14:paraId="69C92FA0" w14:textId="3816C26E" w:rsidR="003C160D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4D2B8BD5" w14:textId="77777777" w:rsidR="00E02455" w:rsidRPr="00BC4669" w:rsidRDefault="00E02455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E43C1C2" w14:textId="105E0F83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E08A747" w14:textId="76140695" w:rsidR="00E02455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wysoką 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efektywność odzysku CO</w:t>
            </w:r>
            <w:r w:rsidR="009121F8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5FA757D" w14:textId="240796B8" w:rsidR="009121F8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czystości odzyskiwanego CO</w:t>
            </w:r>
            <w:r w:rsidR="00664B9C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7E16247" w14:textId="003E6720" w:rsidR="00664B9C" w:rsidRDefault="1383983D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zagospodarowanie odzyskanego CO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506F1D1" w14:textId="3BA26243" w:rsid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11C6634F" w14:textId="77777777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DC8F1E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26B14F7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11021DF" w14:textId="1752F1B3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2F04633" w14:textId="77777777" w:rsidR="00B748D1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C1D25D" w14:textId="7CC16AC9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4B030B3" w14:textId="77777777" w:rsidR="00B748D1" w:rsidRPr="007D13EE" w:rsidRDefault="00B748D1" w:rsidP="00B748D1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4900B1" w14:textId="367B90D1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9AC72F2" w14:textId="77777777" w:rsidR="00B748D1" w:rsidRPr="007D13EE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C29671" w14:textId="18F24135" w:rsidR="00B748D1" w:rsidRDefault="64347778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F122F71" w14:textId="77777777" w:rsidR="00B748D1" w:rsidRPr="00B009E6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B2B2FB" w14:textId="352DCA6D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0375754" w14:textId="248BF3C4" w:rsidR="00B748D1" w:rsidRPr="00AD7B79" w:rsidRDefault="00B748D1" w:rsidP="00B748D1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261E01D7" w14:textId="6BEA48A8" w:rsidR="00B748D1" w:rsidRPr="00F63EDF" w:rsidRDefault="0048053E" w:rsidP="00B748D1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</w:t>
            </w:r>
            <w:r w:rsidR="00B748D1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="00B748D1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1FCC2C5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C41E35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0AC7C2A1" w14:textId="77777777" w:rsidR="0081085D" w:rsidRPr="004D5FA3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2C825934" w14:textId="77777777" w:rsidR="0081085D" w:rsidRPr="001227E3" w:rsidRDefault="0081085D" w:rsidP="0081085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Zapewnienie nieprzerwanej ciągłości pracy Biogazowni</w:t>
            </w:r>
          </w:p>
        </w:tc>
        <w:tc>
          <w:tcPr>
            <w:tcW w:w="5386" w:type="dxa"/>
          </w:tcPr>
          <w:p w14:paraId="2F645FB1" w14:textId="01E2827F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38B7E757" w14:textId="77777777" w:rsidR="0081085D" w:rsidRPr="00BC4669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32BD84" w14:textId="70CA305D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AFA8AE" w14:textId="35ECA2F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dublowania wszystkich kluczowych elementów składowych Biogazowni,</w:t>
            </w:r>
          </w:p>
          <w:p w14:paraId="6F9D1A50" w14:textId="1D1497D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wysokiej </w:t>
            </w:r>
            <w:r w:rsidR="0081085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niezawodności sposobu zapewnienia nieprzerwanej ciągłości pracy Biogazowni,</w:t>
            </w:r>
          </w:p>
          <w:p w14:paraId="155C3B2C" w14:textId="18D9B0C6" w:rsidR="0081085D" w:rsidRDefault="00C47A8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szybkości reakcji na przerw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anie ciągłości pracy Biogazowni,</w:t>
            </w:r>
          </w:p>
          <w:p w14:paraId="725F601D" w14:textId="32573557" w:rsidR="00331326" w:rsidRP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3D930EBF" w14:textId="77777777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A997FE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E38C69C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328389E" w14:textId="6618CA41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910FF9C" w14:textId="77777777" w:rsidR="0081085D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C2AC0F7" w14:textId="7A2325A8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F398D89" w14:textId="77777777" w:rsidR="0081085D" w:rsidRPr="007D13EE" w:rsidRDefault="0081085D" w:rsidP="0081085D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DF79762" w14:textId="6DCF63D4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E7789E7" w14:textId="77777777" w:rsidR="0081085D" w:rsidRPr="007D13EE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AF25422" w14:textId="772D9E67" w:rsidR="0081085D" w:rsidRDefault="6D6109B9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D9287CD" w14:textId="77777777" w:rsidR="0081085D" w:rsidRPr="00B009E6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9708915" w14:textId="7B837767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1D4E112" w14:textId="02F295AA" w:rsidR="0081085D" w:rsidRPr="0081085D" w:rsidRDefault="0081085D" w:rsidP="0081085D"/>
        </w:tc>
        <w:tc>
          <w:tcPr>
            <w:tcW w:w="1418" w:type="dxa"/>
          </w:tcPr>
          <w:p w14:paraId="7ECB22A3" w14:textId="5D7BC9FA" w:rsidR="0081085D" w:rsidRPr="00F63EDF" w:rsidRDefault="0048053E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15</w:t>
            </w:r>
            <w:r w:rsidR="0081085D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698E923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8C8EDA2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7F515988" w14:textId="77777777" w:rsidR="0081085D" w:rsidRPr="005A59A4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EE4B602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20410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Ciepło spalania </w:t>
            </w:r>
            <w:proofErr w:type="spellStart"/>
            <w:r w:rsidRPr="00820410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</w:tc>
        <w:tc>
          <w:tcPr>
            <w:tcW w:w="5386" w:type="dxa"/>
          </w:tcPr>
          <w:p w14:paraId="69503D77" w14:textId="6922CA46" w:rsidR="007C6B03" w:rsidRDefault="00C47A8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nioskodawca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zadeklarował spełnienie określonego Wymogu Opcjonalnego.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</w:t>
            </w:r>
            <w:r w:rsidR="007C6B0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pozytywnej tej weryfikacji Zamawiający przyzna punkty w następujący sposób:</w:t>
            </w:r>
          </w:p>
          <w:p w14:paraId="4924C8F6" w14:textId="77777777" w:rsidR="007C6B03" w:rsidRDefault="007C6B0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FD8C02C" w14:textId="45DF372B" w:rsidR="00C47A83" w:rsidRPr="00C47A83" w:rsidRDefault="00C47A83" w:rsidP="007C6B0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zadeklarowania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spełnienia Wymagania Opcjonalnego, Zamawiający przyzna pełną liczbę punktów przewidzianą 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dla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niniejszego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kryterium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951277B" w14:textId="08FB2423" w:rsidR="00C47A83" w:rsidRPr="00C47A83" w:rsidRDefault="00C47A83" w:rsidP="00C47A8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ie braku zadeklarowania przez 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spełnienia Wymagania Opcjonalnego, Zamawiający przyzna 0 punktów.</w:t>
            </w:r>
          </w:p>
          <w:p w14:paraId="09715B2E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5CC39786" w14:textId="6C0B75ED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2C47BA7" w14:textId="77777777" w:rsidTr="3E54B37D">
        <w:trPr>
          <w:cantSplit/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334CE6A" w14:textId="77777777" w:rsidR="0081085D" w:rsidRPr="004D5FA3" w:rsidRDefault="0081085D" w:rsidP="0081085D">
            <w:pPr>
              <w:pStyle w:val="Akapitzlist"/>
              <w:ind w:left="50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  <w:textDirection w:val="btLr"/>
          </w:tcPr>
          <w:p w14:paraId="5BDF8528" w14:textId="77777777" w:rsidR="0081085D" w:rsidRDefault="0081085D" w:rsidP="0081085D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654" w:type="dxa"/>
            <w:gridSpan w:val="2"/>
          </w:tcPr>
          <w:p w14:paraId="290448C4" w14:textId="77777777" w:rsidR="0081085D" w:rsidRPr="008514B6" w:rsidRDefault="0081085D" w:rsidP="0081085D">
            <w:pPr>
              <w:contextualSpacing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24685CFF" w14:textId="77777777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56C8876A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5FFCDDD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218987C1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429C33E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4133E9FB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FA40E75" w14:textId="075B6BA1" w:rsidR="00BD6073" w:rsidRDefault="00BD6073" w:rsidP="3E54B37D">
      <w:pPr>
        <w:rPr>
          <w:rFonts w:ascii="Calibri" w:eastAsia="Calibri" w:hAnsi="Calibri" w:cs="Times New Roman"/>
          <w:b/>
          <w:bCs/>
          <w:sz w:val="22"/>
          <w:szCs w:val="22"/>
          <w:lang w:eastAsia="pl-PL"/>
        </w:rPr>
      </w:pPr>
      <w:r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IV. </w:t>
      </w:r>
      <w:r w:rsidR="00F517DD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Ocena innych wymaganych elementów Wniosku</w:t>
      </w:r>
      <w:r w:rsidR="00FA0B21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 – Wymagania Jakościowe</w:t>
      </w:r>
    </w:p>
    <w:p w14:paraId="53CB9B42" w14:textId="055F04C9" w:rsidR="00BD6073" w:rsidRDefault="00BD6073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  <w:lang w:eastAsia="pl-PL"/>
        </w:rPr>
        <w:t xml:space="preserve">Zamawiający w ramach oceny Wniosku będzie </w:t>
      </w:r>
      <w:r w:rsidR="00F517DD" w:rsidRPr="3E54B37D">
        <w:rPr>
          <w:sz w:val="22"/>
          <w:szCs w:val="22"/>
          <w:lang w:eastAsia="pl-PL"/>
        </w:rPr>
        <w:t xml:space="preserve">oceniał również </w:t>
      </w:r>
      <w:r w:rsidR="001A0779">
        <w:rPr>
          <w:sz w:val="22"/>
          <w:szCs w:val="22"/>
          <w:lang w:eastAsia="pl-PL"/>
        </w:rPr>
        <w:t>Wymagania Jakościowe, stanowiące inne elementy Wniosku</w:t>
      </w:r>
      <w:r w:rsidRPr="3E54B37D">
        <w:rPr>
          <w:sz w:val="22"/>
          <w:szCs w:val="22"/>
          <w:lang w:eastAsia="pl-PL"/>
        </w:rPr>
        <w:t>. Szczegółow</w:t>
      </w:r>
      <w:r w:rsidR="00665149" w:rsidRPr="3E54B37D">
        <w:rPr>
          <w:sz w:val="22"/>
          <w:szCs w:val="22"/>
          <w:lang w:eastAsia="pl-PL"/>
        </w:rPr>
        <w:t>ą</w:t>
      </w:r>
      <w:r w:rsidRPr="3E54B37D">
        <w:rPr>
          <w:sz w:val="22"/>
          <w:szCs w:val="22"/>
          <w:lang w:eastAsia="pl-PL"/>
        </w:rPr>
        <w:t xml:space="preserve"> informacj</w:t>
      </w:r>
      <w:r w:rsidR="00665149" w:rsidRPr="3E54B37D">
        <w:rPr>
          <w:sz w:val="22"/>
          <w:szCs w:val="22"/>
          <w:lang w:eastAsia="pl-PL"/>
        </w:rPr>
        <w:t>ę</w:t>
      </w:r>
      <w:r w:rsidRPr="3E54B37D">
        <w:rPr>
          <w:sz w:val="22"/>
          <w:szCs w:val="22"/>
          <w:lang w:eastAsia="pl-PL"/>
        </w:rPr>
        <w:t xml:space="preserve"> na temat spos</w:t>
      </w:r>
      <w:r w:rsidR="00F517DD" w:rsidRPr="3E54B37D">
        <w:rPr>
          <w:sz w:val="22"/>
          <w:szCs w:val="22"/>
          <w:lang w:eastAsia="pl-PL"/>
        </w:rPr>
        <w:t>o</w:t>
      </w:r>
      <w:r w:rsidRPr="3E54B37D">
        <w:rPr>
          <w:sz w:val="22"/>
          <w:szCs w:val="22"/>
          <w:lang w:eastAsia="pl-PL"/>
        </w:rPr>
        <w:t>b</w:t>
      </w:r>
      <w:r w:rsidR="00F517DD" w:rsidRPr="3E54B37D">
        <w:rPr>
          <w:sz w:val="22"/>
          <w:szCs w:val="22"/>
          <w:lang w:eastAsia="pl-PL"/>
        </w:rPr>
        <w:t>u</w:t>
      </w:r>
      <w:r w:rsidRPr="3E54B37D">
        <w:rPr>
          <w:sz w:val="22"/>
          <w:szCs w:val="22"/>
          <w:lang w:eastAsia="pl-PL"/>
        </w:rPr>
        <w:t xml:space="preserve"> punktacji przedstawiono w Tabeli 4. </w:t>
      </w:r>
      <w:r w:rsidRPr="3E54B37D">
        <w:rPr>
          <w:sz w:val="22"/>
          <w:szCs w:val="22"/>
        </w:rPr>
        <w:t xml:space="preserve">Maksymalna liczba punktów do uzyskania w ramach </w:t>
      </w:r>
      <w:r w:rsidR="00F517DD" w:rsidRPr="3E54B37D">
        <w:rPr>
          <w:sz w:val="22"/>
          <w:szCs w:val="22"/>
        </w:rPr>
        <w:t>oceny innych wymaganych elementów Wniosku</w:t>
      </w:r>
      <w:r w:rsidRPr="3E54B37D">
        <w:rPr>
          <w:sz w:val="22"/>
          <w:szCs w:val="22"/>
        </w:rPr>
        <w:t xml:space="preserve"> wynosi 100.</w:t>
      </w:r>
    </w:p>
    <w:p w14:paraId="7186EDC5" w14:textId="129C187D" w:rsidR="00156B47" w:rsidRDefault="00156B47" w:rsidP="3E54B37D">
      <w:pPr>
        <w:jc w:val="both"/>
        <w:rPr>
          <w:sz w:val="22"/>
          <w:szCs w:val="22"/>
        </w:rPr>
      </w:pPr>
    </w:p>
    <w:p w14:paraId="09642072" w14:textId="1464D24E" w:rsidR="00156B47" w:rsidRDefault="00156B47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Wnioskodawcę rozwiązań, do wymogów i celów Przedsięwzięcia. </w:t>
      </w:r>
    </w:p>
    <w:p w14:paraId="45101D73" w14:textId="77777777" w:rsidR="00BD6073" w:rsidRDefault="00BD6073" w:rsidP="00BD6073">
      <w:pPr>
        <w:rPr>
          <w:sz w:val="22"/>
        </w:rPr>
      </w:pPr>
    </w:p>
    <w:p w14:paraId="1646A2E4" w14:textId="77777777" w:rsidR="00BD6073" w:rsidRDefault="00BD6073" w:rsidP="00BD6073">
      <w:pPr>
        <w:rPr>
          <w:sz w:val="22"/>
        </w:rPr>
      </w:pPr>
    </w:p>
    <w:p w14:paraId="2EE3BDB3" w14:textId="7C7051B8" w:rsidR="00BD6073" w:rsidRDefault="00BD6073" w:rsidP="00BD6073">
      <w:pPr>
        <w:pStyle w:val="Legenda"/>
        <w:keepNext/>
      </w:pPr>
      <w:bookmarkStart w:id="103" w:name="_Ref57740628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 w:rsidRPr="3E54B37D">
        <w:rPr>
          <w:noProof/>
        </w:rPr>
        <w:t>4</w:t>
      </w:r>
      <w:r>
        <w:fldChar w:fldCharType="end"/>
      </w:r>
      <w:bookmarkEnd w:id="103"/>
      <w:r w:rsidR="00434880">
        <w:t xml:space="preserve">. Inne oceniane elementy Wniosku </w:t>
      </w:r>
      <w:r w:rsidR="00976268">
        <w:t>– Wymagania Jakościowe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127"/>
        <w:gridCol w:w="5386"/>
        <w:gridCol w:w="1418"/>
      </w:tblGrid>
      <w:tr w:rsidR="00C34E8A" w:rsidRPr="00B64DBA" w14:paraId="4087D7A3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EB5C6D7" w14:textId="5707E545" w:rsidR="00C34E8A" w:rsidRPr="00B64DBA" w:rsidRDefault="00C34E8A" w:rsidP="00C34E8A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65D53CD" w14:textId="0E03B14E" w:rsidR="00C34E8A" w:rsidRPr="00096C91" w:rsidRDefault="00C34E8A" w:rsidP="005C713F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Obszar oceny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5649AD0" w14:textId="596A408A" w:rsidR="00C34E8A" w:rsidRPr="009C47F2" w:rsidRDefault="3095468A" w:rsidP="3E54B37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Oceniany Element Wniosku</w:t>
            </w:r>
            <w:r w:rsidR="00976268"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– Wymaganie Jakościowe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F94185E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F77C330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619CB" w:rsidRPr="00B64DBA" w14:paraId="727C2450" w14:textId="77777777" w:rsidTr="0341C7D8">
        <w:trPr>
          <w:trHeight w:val="918"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6AABA498" w14:textId="77777777" w:rsidR="00B619CB" w:rsidRPr="00C34E8A" w:rsidRDefault="00B619CB" w:rsidP="28C3E094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vanish/>
                <w:sz w:val="20"/>
                <w:szCs w:val="20"/>
              </w:rPr>
            </w:pPr>
          </w:p>
          <w:p w14:paraId="56138C0A" w14:textId="71F8A3AA" w:rsidR="00B619CB" w:rsidRPr="00C34E8A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92A108C" w14:textId="5E9A0736" w:rsidR="00B619CB" w:rsidRDefault="00B619CB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DC9C5AC" w14:textId="2168CA54" w:rsidR="00B619CB" w:rsidRPr="009C47F2" w:rsidRDefault="00A96F3E" w:rsidP="005524BD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 xml:space="preserve">Ocena </w:t>
            </w:r>
            <w:r w:rsidR="7704E6F9" w:rsidRPr="22A4EA4B">
              <w:rPr>
                <w:b/>
                <w:bCs/>
                <w:sz w:val="20"/>
                <w:szCs w:val="20"/>
              </w:rPr>
              <w:t>Technologii</w:t>
            </w:r>
          </w:p>
        </w:tc>
        <w:tc>
          <w:tcPr>
            <w:tcW w:w="5386" w:type="dxa"/>
            <w:shd w:val="clear" w:color="auto" w:fill="auto"/>
          </w:tcPr>
          <w:p w14:paraId="4774C8D3" w14:textId="6AC42E96" w:rsidR="00B327A6" w:rsidRDefault="36FBDCEE" w:rsidP="445118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 proponowanej przez Wnioskodawcę Technologii Uniwersalnej Biogazowni przedstawionej we Wniosku w Części G w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a) - g) oraz q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biorąc pod uwagę następujące cechy zaproponowanego rozwiązania:  </w:t>
            </w:r>
          </w:p>
          <w:p w14:paraId="4B8D5581" w14:textId="5926CA9E" w:rsidR="00B619CB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ysoką wartość techniczną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oferowanej Technologii</w:t>
            </w:r>
            <w:r w:rsidR="005201C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3C68CFDD" w14:textId="55DFC95B" w:rsidR="00DA0533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345A88F" w14:textId="6FF40C6E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konkurencyjnoś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porównaniu do obecnie stosowanych technologii,</w:t>
            </w:r>
          </w:p>
          <w:p w14:paraId="00722B13" w14:textId="16A47E69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skalowalności Technologii,</w:t>
            </w:r>
          </w:p>
          <w:p w14:paraId="6863CBE3" w14:textId="6B237253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niskie ryzyko towarzyszące stosowaniu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79A0F43" w14:textId="6B6E47DC" w:rsidR="000E18B4" w:rsidRDefault="33CFAE49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zaawansowanie technologiczne</w:t>
            </w:r>
            <w:r w:rsidR="45596671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</w:t>
            </w:r>
            <w:r w:rsidR="67BAD7D7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2E20E06" w14:textId="3AEF2456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bezawaryjność Technologii,</w:t>
            </w:r>
          </w:p>
          <w:p w14:paraId="2C434BE6" w14:textId="4A4D245E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odporność Technologii na zmiany substratów,</w:t>
            </w:r>
          </w:p>
          <w:p w14:paraId="2FB430C7" w14:textId="49ACC755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energochłonność Technologii</w:t>
            </w:r>
            <w:r w:rsidR="6DEBDA85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zapotrzebowanie na wodę</w:t>
            </w:r>
            <w:r w:rsidR="6FDE4074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F323C7F" w14:textId="26DECDE0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stopień uciążliwości Technologii względem okolicznych mieszkańców (np. odory, hałas)</w:t>
            </w:r>
            <w:r w:rsidR="42618A3F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AF29F43" w14:textId="48ACEB92" w:rsidR="000E18B4" w:rsidRDefault="42618A3F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ilość generowanych odpadów i ścieków przez Technologię</w:t>
            </w:r>
            <w:r w:rsidR="46ED2032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/miesiąc/rok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7E96464" w14:textId="740DC711" w:rsidR="000E18B4" w:rsidRPr="00331326" w:rsidRDefault="6D243062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jakość automatyki zabezpieczeniowej i informowanie o </w:t>
            </w:r>
            <w:r w:rsid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zdarzeniach, awariach,</w:t>
            </w:r>
          </w:p>
          <w:p w14:paraId="4F9ADA26" w14:textId="397C7754" w:rsidR="00331326" w:rsidRPr="00331326" w:rsidRDefault="0033132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23F8643D" w14:textId="77777777" w:rsidR="00DA0533" w:rsidRDefault="00DA0533" w:rsidP="00B327A6">
            <w:pPr>
              <w:rPr>
                <w:lang w:eastAsia="pl-PL"/>
              </w:rPr>
            </w:pPr>
          </w:p>
          <w:p w14:paraId="21E63261" w14:textId="563EE86D" w:rsidR="00B327A6" w:rsidRPr="00DA0533" w:rsidRDefault="00DA0533" w:rsidP="00B327A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217A1DC" w14:textId="4899B689" w:rsidR="00B619CB" w:rsidRDefault="00B619CB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455B402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6E7A17E" w14:textId="77777777" w:rsidR="00B327A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F2B46C6" w14:textId="56A4E16C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325AC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A46F843" w14:textId="77777777" w:rsidR="00B327A6" w:rsidRPr="007D13EE" w:rsidRDefault="00B327A6" w:rsidP="00B327A6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AF167B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AFE3524" w14:textId="77777777" w:rsidR="00B327A6" w:rsidRPr="007D13EE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549725C" w14:textId="5F7C017C" w:rsidR="00B327A6" w:rsidRDefault="36FBDCEE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DB4E374" w14:textId="77777777" w:rsidR="00B327A6" w:rsidRPr="00B009E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F869D2D" w14:textId="0083624F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="00DA05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10B0FFCD" w14:textId="2325A7E1" w:rsidR="005524BD" w:rsidRPr="00B64DBA" w:rsidRDefault="005524BD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7152044E" w14:textId="3C55214F" w:rsidR="00B619CB" w:rsidRDefault="00A81170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20</w:t>
            </w:r>
            <w:r w:rsidR="00B619CB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A81170" w:rsidRPr="00B64DBA" w14:paraId="0591FE30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73A4EA1" w14:textId="77777777" w:rsidR="00A81170" w:rsidRDefault="00A81170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72E767B4" w14:textId="17AC3353" w:rsidR="00A81170" w:rsidRDefault="00A81170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32824FD7" w14:textId="7B30A694" w:rsidR="00A81170" w:rsidRPr="009C47F2" w:rsidRDefault="4276F8F3" w:rsidP="22A4EA4B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5386" w:type="dxa"/>
            <w:shd w:val="clear" w:color="auto" w:fill="auto"/>
          </w:tcPr>
          <w:p w14:paraId="0DEDE877" w14:textId="77777777" w:rsidR="005C47D6" w:rsidRPr="005C47D6" w:rsidRDefault="00DA0533" w:rsidP="005C47D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na podstawie swojego doświadczenia oraz wiedzy fachowej (w tym z pomocą ekspertów zewnętrznych) dokona oceny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koncepcji oferowanego przez Wnioskodawcę Demonstratora Technologii, przedstawionej we Wniosku w Części G w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66D2A367" w:rsidRPr="005C47D6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h) - p) oraz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q) jeśli dotyczy,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AE767D" w14:textId="260CC257" w:rsidR="00563D92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jakość</w:t>
            </w:r>
            <w:r w:rsidR="00A81170" w:rsidRPr="000E18B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563D92">
              <w:rPr>
                <w:rFonts w:ascii="Calibri" w:eastAsia="Calibri" w:hAnsi="Calibri" w:cs="Times New Roman"/>
                <w:sz w:val="20"/>
                <w:lang w:eastAsia="pl-PL"/>
              </w:rPr>
              <w:t>oferowanego rozwiązania</w:t>
            </w:r>
            <w:r w:rsidR="0007192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kontekście wykorzystanych elementów i materiałów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70650B4F" w14:textId="124AAE86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 poziom ergonomii Demonstratora Technologii,</w:t>
            </w:r>
          </w:p>
          <w:p w14:paraId="188AAFBA" w14:textId="26DF2279" w:rsidR="007B41A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opracowanie Demonstratora Technologii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 xml:space="preserve"> zgodnie ze sztuk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ą inżynierską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503F2C1E" w14:textId="77777777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wysokie walory architektoniczne</w:t>
            </w:r>
            <w:r w:rsidR="00D214E9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374A80CC" w14:textId="0C6F8A1B" w:rsidR="000E18B4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wykonalność</w:t>
            </w:r>
            <w:r w:rsidR="000E18B4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oferowanego rozwiązania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przedstawionego harmonogramu Przedsięwzięcia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i Harmonogramu Rzeczowo-Finansowego Wnioskodawcy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>oraz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możliwości osiągnięcia celów Przedsięwzięcia</w:t>
            </w:r>
            <w:r w:rsidR="0033132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2E11F537" w14:textId="0D9A6593" w:rsidR="00331326" w:rsidRPr="00331326" w:rsidRDefault="0033132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536D5D48" w14:textId="6C70C706" w:rsidR="00DA0533" w:rsidRDefault="00DA0533" w:rsidP="00DA0533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96C1820" w14:textId="77777777" w:rsidR="005F5D96" w:rsidRPr="00DA0533" w:rsidRDefault="005F5D96" w:rsidP="005F5D9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E67A62" w14:textId="77777777" w:rsidR="005F5D96" w:rsidRDefault="005F5D96" w:rsidP="005F5D96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EF1FDFC" w14:textId="77777777" w:rsidR="005F5D96" w:rsidRPr="00331326" w:rsidRDefault="005F5D9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331326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4A9741A" w14:textId="77777777" w:rsidR="005F5D96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3D7F532" w14:textId="14462E7F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EE63A6F" w14:textId="77777777" w:rsidR="005F5D96" w:rsidRPr="00EC49F0" w:rsidRDefault="005F5D96" w:rsidP="00EC49F0">
            <w:pPr>
              <w:pStyle w:val="Akapitzlist"/>
              <w:ind w:left="360"/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15C81CD" w14:textId="77777777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4EC6844" w14:textId="77777777" w:rsidR="005F5D96" w:rsidRPr="007D13EE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B263C53" w14:textId="76775CD1" w:rsidR="001E74C4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od 0,01 do 0,33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E2CD0F9" w14:textId="77777777" w:rsidR="001E74C4" w:rsidRPr="001E74C4" w:rsidRDefault="001E74C4" w:rsidP="001E74C4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C3DB0DD" w14:textId="47340E67" w:rsidR="0077232D" w:rsidRPr="0077232D" w:rsidRDefault="005F5D96" w:rsidP="0077232D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</w:tc>
        <w:tc>
          <w:tcPr>
            <w:tcW w:w="1418" w:type="dxa"/>
            <w:shd w:val="clear" w:color="auto" w:fill="auto"/>
          </w:tcPr>
          <w:p w14:paraId="75B6EC3E" w14:textId="4DB47611" w:rsidR="00A81170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15</w:t>
            </w:r>
            <w:r w:rsidR="00A81170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619CB" w:rsidRPr="00B64DBA" w14:paraId="7CC3384C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B84AF00" w14:textId="033B4D68" w:rsidR="00B619CB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140AC7C9" w14:textId="46F04B47" w:rsidR="00B619CB" w:rsidRPr="00B64DBA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7C9F2FC6" w14:textId="27EC5FE1" w:rsidR="00B619CB" w:rsidRPr="009C47F2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5386" w:type="dxa"/>
            <w:shd w:val="clear" w:color="auto" w:fill="auto"/>
          </w:tcPr>
          <w:p w14:paraId="322700B9" w14:textId="2010B0E1" w:rsidR="00B619CB" w:rsidRDefault="0020756A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619CB"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proponowanych przez Wnioskodawcę rozwiązań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innowacyjnych, opisanych we Wniosku,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0AEBD4" w14:textId="0BB41BA6" w:rsidR="004323E2" w:rsidRP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innowacyjność proponowanych rozwiązań,</w:t>
            </w:r>
          </w:p>
          <w:p w14:paraId="64576AE6" w14:textId="53C07217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unikalność proponowanych rozwiązań,</w:t>
            </w:r>
          </w:p>
          <w:p w14:paraId="1D5385B6" w14:textId="1986D2F3" w:rsidR="00B619CB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wysoką wartość techniczną, </w:t>
            </w:r>
          </w:p>
          <w:p w14:paraId="32DC6B6C" w14:textId="60724BE0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niezawodność, </w:t>
            </w:r>
          </w:p>
          <w:p w14:paraId="1BD5ABDD" w14:textId="541D8E64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możliwość zwiększeni</w:t>
            </w:r>
            <w:r w:rsidR="00EC49F0">
              <w:rPr>
                <w:rFonts w:ascii="Calibri" w:eastAsia="Calibri" w:hAnsi="Calibri" w:cs="Times New Roman"/>
                <w:sz w:val="20"/>
                <w:lang w:eastAsia="pl-PL"/>
              </w:rPr>
              <w:t>a efektywności pracy Biogazowni,</w:t>
            </w:r>
          </w:p>
          <w:p w14:paraId="0CEC7443" w14:textId="663E0936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36F137F3" w14:textId="77777777" w:rsidR="004323E2" w:rsidRDefault="004323E2" w:rsidP="004323E2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EA484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6A33B3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94E0209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0B11353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43F1AF6" w14:textId="406B780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3FA37F7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141EE74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96584F3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AA2995" w14:textId="146BF6CB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90A01A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7E72A08" w14:textId="21F147FD" w:rsidR="001F72E9" w:rsidRPr="00EC49F0" w:rsidRDefault="001F72E9" w:rsidP="00EC49F0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0 – </w:t>
            </w:r>
            <w:r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poskutkuje odrzuceniem Wniosku z dalszej oceny i niedopuszczeniem do zawarcia Umowy.</w:t>
            </w:r>
          </w:p>
          <w:p w14:paraId="1D636FD1" w14:textId="77777777" w:rsidR="00B619CB" w:rsidRDefault="00B619CB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F8C342" w14:textId="48F18023" w:rsidR="00B619CB" w:rsidRPr="00B64DBA" w:rsidRDefault="00B619CB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3F676610" w14:textId="15211C13" w:rsidR="00B619CB" w:rsidRPr="00B64DBA" w:rsidRDefault="00B619CB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</w:t>
            </w:r>
            <w:r w:rsidR="00893679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Pr="00096C91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4700DBB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00995A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2507D090" w14:textId="144E82C1" w:rsidR="009C47F2" w:rsidRDefault="009C47F2" w:rsidP="004323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37D8E700" w14:textId="19F4E38A" w:rsidR="009C47F2" w:rsidRPr="004323E2" w:rsidRDefault="009C47F2" w:rsidP="004323E2">
            <w:pPr>
              <w:rPr>
                <w:b/>
                <w:sz w:val="20"/>
                <w:szCs w:val="20"/>
              </w:rPr>
            </w:pPr>
            <w:r w:rsidRPr="004323E2">
              <w:rPr>
                <w:b/>
                <w:sz w:val="20"/>
                <w:szCs w:val="20"/>
              </w:rPr>
              <w:t xml:space="preserve">Ocena sposobu zapewnienia </w:t>
            </w:r>
            <w:proofErr w:type="spellStart"/>
            <w:r w:rsidRPr="004323E2">
              <w:rPr>
                <w:b/>
                <w:sz w:val="20"/>
                <w:szCs w:val="20"/>
              </w:rPr>
              <w:t>bezodorowości</w:t>
            </w:r>
            <w:proofErr w:type="spellEnd"/>
          </w:p>
        </w:tc>
        <w:tc>
          <w:tcPr>
            <w:tcW w:w="5386" w:type="dxa"/>
            <w:shd w:val="clear" w:color="auto" w:fill="FFFFFF" w:themeFill="background1"/>
          </w:tcPr>
          <w:p w14:paraId="400B7C18" w14:textId="05B024A5" w:rsidR="009C47F2" w:rsidRDefault="001F72E9" w:rsidP="369A07E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 w:rsidR="75EFE349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7A90C7" w14:textId="7711F357" w:rsidR="001F72E9" w:rsidRDefault="001F72E9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wysoką wiarygodność zapewnienia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4EED8FDB" w14:textId="2BF33AA6" w:rsidR="001F72E9" w:rsidRDefault="00EC49F0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wysoki poziom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D1DC3E7" w14:textId="19D1DD32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3A065190" w14:textId="77777777" w:rsidR="009C47F2" w:rsidRDefault="009C47F2" w:rsidP="001F72E9">
            <w:pPr>
              <w:rPr>
                <w:lang w:eastAsia="pl-PL"/>
              </w:rPr>
            </w:pPr>
          </w:p>
          <w:p w14:paraId="4C68F949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303338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E29D30C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9235D2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527978D" w14:textId="575CB2F5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AEDC308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E5FD656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DAE5F35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587566A" w14:textId="5780A859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40AD20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7BD1E1A" w14:textId="2D204093" w:rsidR="001F72E9" w:rsidRP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1722B7CE" w14:textId="52CECAF2" w:rsidR="001F72E9" w:rsidRPr="001F72E9" w:rsidRDefault="001F72E9" w:rsidP="001F72E9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9F21448" w14:textId="7C231B47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10 punktów</w:t>
            </w:r>
          </w:p>
        </w:tc>
      </w:tr>
      <w:tr w:rsidR="009C47F2" w:rsidRPr="00B64DBA" w14:paraId="75832B73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11EF9F7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5D7DE525" w14:textId="7C3A3C0F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41CCA232" w14:textId="0A31BE94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 i Europy</w:t>
            </w:r>
          </w:p>
        </w:tc>
        <w:tc>
          <w:tcPr>
            <w:tcW w:w="5386" w:type="dxa"/>
            <w:shd w:val="clear" w:color="auto" w:fill="FFFFFF" w:themeFill="background1"/>
          </w:tcPr>
          <w:p w14:paraId="62772543" w14:textId="5241F749" w:rsidR="009C47F2" w:rsidRDefault="00EE7439" w:rsidP="6466EC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 wdrożeniowego oferowanej przez Wnioskodawcę Technologii w skali kraju i Europy,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cechy:</w:t>
            </w:r>
          </w:p>
          <w:p w14:paraId="732CD912" w14:textId="4F3CC5BE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unikalność Technologii na rynku polskim i europejskim,</w:t>
            </w:r>
          </w:p>
          <w:p w14:paraId="5E974E16" w14:textId="77777777" w:rsidR="00EE7439" w:rsidRP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 konkurencyjność w porównaniu do obecnie stosowanych technologii,</w:t>
            </w:r>
          </w:p>
          <w:p w14:paraId="6D9B9D66" w14:textId="47B11B22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 skalowalności Technologii,</w:t>
            </w:r>
          </w:p>
          <w:p w14:paraId="706AD079" w14:textId="103B1CE8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nieskomplikowane i szybkie wdrożenie Technologii,</w:t>
            </w:r>
          </w:p>
          <w:p w14:paraId="713B74C0" w14:textId="77777777" w:rsidR="00FB5F2B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zapotrzebowanie na Technologię,</w:t>
            </w:r>
          </w:p>
          <w:p w14:paraId="46D0A435" w14:textId="1C17F037" w:rsidR="00EE7439" w:rsidRPr="00FB5F2B" w:rsidRDefault="00EE7439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FB5F2B"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0FDD7806" w14:textId="77777777" w:rsidR="009C47F2" w:rsidRDefault="009C47F2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3909D3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63AC117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70E5651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C12156E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CCCD2AE" w14:textId="3D151A5E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8BB667A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8574D88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84633DF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840C734" w14:textId="65C64D4C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82703E2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3109260" w14:textId="112DDD0C" w:rsidR="001F72E9" w:rsidRPr="001F72E9" w:rsidRDefault="001F72E9" w:rsidP="009C47F2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38338DE9" w14:textId="70B34D8E" w:rsidR="009C47F2" w:rsidRPr="00E91150" w:rsidRDefault="009C47F2" w:rsidP="001F72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CD7FFF5" w14:textId="5C735555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10</w:t>
            </w: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24037757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D3BB035" w14:textId="77777777" w:rsidR="009C47F2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649772F" w14:textId="75851320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B6E246A" w14:textId="233B140A" w:rsidR="009C47F2" w:rsidRPr="009C47F2" w:rsidRDefault="00D787EE" w:rsidP="369A07E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369A07E4">
              <w:rPr>
                <w:b/>
                <w:bCs/>
                <w:sz w:val="20"/>
                <w:szCs w:val="20"/>
              </w:rPr>
              <w:t>Wykorzystanie masy pofermentacyjnej</w:t>
            </w:r>
          </w:p>
        </w:tc>
        <w:tc>
          <w:tcPr>
            <w:tcW w:w="5386" w:type="dxa"/>
            <w:shd w:val="clear" w:color="auto" w:fill="FFFFFF" w:themeFill="background1"/>
          </w:tcPr>
          <w:p w14:paraId="75F2F17A" w14:textId="77777777" w:rsidR="00A17BFF" w:rsidRDefault="00A17BFF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technologii zagospodarowania 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 xml:space="preserve">masy pofermentacyjnej 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>p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>owstającej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Procesu Technologicznego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76C212BC" w14:textId="24182AAA" w:rsidR="00A17BFF" w:rsidRPr="00A17BFF" w:rsidRDefault="2B59ABBB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755490C6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siągnięcie parametrów masy pofermentacyjnej umożliwiających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dopuszczeni</w:t>
            </w:r>
            <w:r w:rsidR="25D05B0B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obrotu produktów powstałych z </w:t>
            </w:r>
            <w:r w:rsidR="7EC30CA4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pofermentu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produktów o zastosowaniu w rolnictwie i/lub ogrodnictwie,</w:t>
            </w:r>
          </w:p>
          <w:p w14:paraId="08B48080" w14:textId="012286E5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wysokiego (100%) zawrócenia biogenów do środowiska zgodnie z zasadami gospodarki o obiegu zamkniętym,</w:t>
            </w:r>
          </w:p>
          <w:p w14:paraId="44906ECD" w14:textId="7945E022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wysokiej jakości ww. produktów,</w:t>
            </w:r>
          </w:p>
          <w:p w14:paraId="3C7E7695" w14:textId="04C479FE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niskich kosztów wytworzenia ww. produktów,</w:t>
            </w:r>
          </w:p>
          <w:p w14:paraId="0088C8CA" w14:textId="6A972F8F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wysokich korzyści środowiskowych z zastosowania ww. produkt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ów,</w:t>
            </w:r>
          </w:p>
          <w:p w14:paraId="45085FA9" w14:textId="44697B17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10AFA13D" w14:textId="551996DA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046324E" w14:textId="77777777" w:rsidR="00EE7439" w:rsidRPr="00DA0533" w:rsidRDefault="00EE7439" w:rsidP="00EE743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004A1BE" w14:textId="77777777" w:rsidR="00EE7439" w:rsidRDefault="00EE7439" w:rsidP="00EE743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CBDD3D6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9747C1A" w14:textId="77777777" w:rsidR="00EE7439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4C9D699" w14:textId="0CC1FC96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E3A8DAA" w14:textId="77777777" w:rsidR="00EE7439" w:rsidRPr="007D13EE" w:rsidRDefault="00EE7439" w:rsidP="00EE743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5983AE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01D8AA4" w14:textId="77777777" w:rsidR="00EE7439" w:rsidRPr="007D13EE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85CAD04" w14:textId="37D6CE6C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A9561FD" w14:textId="6EA33A6B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05105D" w14:textId="4B87E9BA" w:rsidR="00EE7439" w:rsidRPr="00A17BFF" w:rsidRDefault="00EE7439" w:rsidP="00EE7439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B779DEC" w14:textId="5CC2B852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6F22F0A" w14:textId="33B01B81" w:rsidR="009C47F2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2</w:t>
            </w:r>
            <w:r w:rsid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0 punktów</w:t>
            </w:r>
          </w:p>
        </w:tc>
      </w:tr>
      <w:tr w:rsidR="009C47F2" w:rsidRPr="00B64DBA" w14:paraId="5F1243D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945FF27" w14:textId="77777777" w:rsidR="009C47F2" w:rsidRPr="00C34E8A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50A093A" w14:textId="45E3A537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4D10E7D0" w14:textId="2BE39E72" w:rsidR="009C47F2" w:rsidRPr="009C47F2" w:rsidRDefault="4A171BE7" w:rsidP="3B78803C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B78803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Usuwanie mikrozanieczyszczeń</w:t>
            </w:r>
          </w:p>
        </w:tc>
        <w:tc>
          <w:tcPr>
            <w:tcW w:w="5386" w:type="dxa"/>
            <w:shd w:val="clear" w:color="auto" w:fill="FFFFFF" w:themeFill="background1"/>
          </w:tcPr>
          <w:p w14:paraId="1F701CDE" w14:textId="1A6B54D5" w:rsidR="00583AA5" w:rsidRPr="00583AA5" w:rsidRDefault="00583AA5" w:rsidP="00583AA5">
            <w:pPr>
              <w:rPr>
                <w:sz w:val="20"/>
                <w:szCs w:val="20"/>
              </w:rPr>
            </w:pPr>
            <w:r w:rsidRPr="0228914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sprawdzi, czy Wnioskodawca wskazał, czy oferowana Technologia </w:t>
            </w:r>
            <w:r w:rsidRPr="0228914E">
              <w:rPr>
                <w:sz w:val="20"/>
                <w:szCs w:val="20"/>
              </w:rPr>
              <w:t>będzie usuwała mikrozanieczys</w:t>
            </w:r>
            <w:r>
              <w:rPr>
                <w:sz w:val="20"/>
                <w:szCs w:val="20"/>
              </w:rPr>
              <w:t>zczenia zawarte w substratach. W przypadku pozytywnej weryfikacji,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na podstawie swojego doświadczenia oraz wiedzy fachowej (w tym z pomocą ekspertów zewnętrznych) dokona oceny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sposobu usuwania mikrozanieczyszczeń,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5EEAC62D" w14:textId="17F2C603" w:rsidR="00583AA5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 stopień usuwania szerokiego spektrum wskazanych mikrozanieczyszczeń (pestycydów, antybiotyków, hormonów),</w:t>
            </w:r>
          </w:p>
          <w:p w14:paraId="57A32E0A" w14:textId="2AD7AA11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prostotę sposobu usuwania mikrozanieczyszczeń, </w:t>
            </w:r>
          </w:p>
          <w:p w14:paraId="2EA421F2" w14:textId="6BCD26B2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 kos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zt usuwania mikrozanieczyszczeń,</w:t>
            </w:r>
          </w:p>
          <w:p w14:paraId="385260F1" w14:textId="2CBE8EBF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7BA3EC62" w14:textId="77777777" w:rsidR="00583AA5" w:rsidRDefault="00583AA5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E0D7D4" w14:textId="77777777" w:rsidR="00583AA5" w:rsidRPr="00DA0533" w:rsidRDefault="00583AA5" w:rsidP="00583AA5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EC4A4A6" w14:textId="77777777" w:rsidR="00583AA5" w:rsidRDefault="00583AA5" w:rsidP="00583AA5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ED5CD5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0F19C3" w14:textId="77777777" w:rsidR="00583AA5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5C4B7F" w14:textId="43485CAF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2C91210" w14:textId="77777777" w:rsidR="00583AA5" w:rsidRPr="007D13EE" w:rsidRDefault="00583AA5" w:rsidP="00583AA5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C6E23A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6E1B2EC" w14:textId="77777777" w:rsidR="00583AA5" w:rsidRPr="007D13EE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B99D822" w14:textId="6B51052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805665F" w14:textId="77777777" w:rsidR="00583AA5" w:rsidRDefault="00583AA5" w:rsidP="00583AA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62AA0A6" w14:textId="25D664B8" w:rsidR="00A13E17" w:rsidRPr="00CA4F1E" w:rsidRDefault="00583AA5" w:rsidP="00A13E17">
            <w:pPr>
              <w:numPr>
                <w:ilvl w:val="1"/>
                <w:numId w:val="4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</w:t>
            </w:r>
            <w:r w:rsidR="00A13E1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lub gdy Wnioskodawca wskazał, że </w:t>
            </w:r>
            <w:r w:rsidR="00A13E17" w:rsidRPr="3B78803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Technologia Wnioskodawcy nie usuwa mikrozanieczyszczeń. </w:t>
            </w:r>
          </w:p>
          <w:p w14:paraId="1C99E610" w14:textId="00C80A11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71BC2F0" w14:textId="733729EB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5 punktów</w:t>
            </w:r>
          </w:p>
        </w:tc>
      </w:tr>
      <w:tr w:rsidR="009C47F2" w:rsidRPr="00B64DBA" w14:paraId="05D38FD0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41798A" w14:textId="77777777" w:rsidR="009C47F2" w:rsidRDefault="009C47F2" w:rsidP="3E63032C">
            <w:pPr>
              <w:pStyle w:val="Akapitzlist"/>
              <w:numPr>
                <w:ilvl w:val="1"/>
                <w:numId w:val="2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352D668" w14:textId="1100C1FD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127" w:type="dxa"/>
            <w:shd w:val="clear" w:color="auto" w:fill="auto"/>
          </w:tcPr>
          <w:p w14:paraId="5BF8357D" w14:textId="35B1880B" w:rsidR="009C47F2" w:rsidRPr="009C47F2" w:rsidRDefault="00F74088" w:rsidP="009C47F2">
            <w:pPr>
              <w:rPr>
                <w:rFonts w:ascii="Calibri" w:eastAsia="Calibri" w:hAnsi="Calibri" w:cs="Times New Roman"/>
                <w:b/>
                <w:sz w:val="20"/>
                <w:highlight w:val="yellow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5386" w:type="dxa"/>
            <w:shd w:val="clear" w:color="auto" w:fill="FFFFFF" w:themeFill="background1"/>
          </w:tcPr>
          <w:p w14:paraId="46FEDE31" w14:textId="25A1DDB1" w:rsidR="009C47F2" w:rsidRDefault="52E7FE0C" w:rsidP="0341C7D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="7B764182"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doświadczenia i Zespołu Projektowego Wnioskodawcy</w:t>
            </w: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opisanych we Wniosku, biorąc pod uwagę następujące cechy:</w:t>
            </w:r>
          </w:p>
          <w:p w14:paraId="2CC609C5" w14:textId="366BDF87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duże doświadczenie Wnioskodawcy w realizacji prac badawczo-rozwojowych z zakresu biogazu/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4E1AB282" w14:textId="3E6ED101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Zespół Projektowy o składzie i doświadczeniu wysoce uprawdopodobniającym realizację i osiągnięcie celów Przedsięwzię</w:t>
            </w:r>
            <w:r w:rsidR="00FB5F2B">
              <w:rPr>
                <w:rFonts w:ascii="Calibri" w:eastAsia="Calibri" w:hAnsi="Calibri" w:cs="Times New Roman"/>
                <w:sz w:val="20"/>
                <w:lang w:eastAsia="pl-PL"/>
              </w:rPr>
              <w:t>cia,</w:t>
            </w:r>
          </w:p>
          <w:p w14:paraId="3C54FB97" w14:textId="49DAE59A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21AB0CB5" w14:textId="77777777" w:rsidR="00F74088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FEF5F1" w14:textId="2D07DCB6" w:rsidR="00F74088" w:rsidRPr="00DA0533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12E18AF" w14:textId="77777777" w:rsidR="00F74088" w:rsidRDefault="00F74088" w:rsidP="00F74088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75CE68" w14:textId="77777777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27C6E01" w14:textId="77777777" w:rsidR="00F74088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9510E1" w14:textId="6EDD255D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3B54C99" w14:textId="77777777" w:rsidR="00F74088" w:rsidRPr="007D13EE" w:rsidRDefault="00F74088" w:rsidP="00F74088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4860A6" w14:textId="77777777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CB09CB0" w14:textId="77777777" w:rsidR="00F74088" w:rsidRPr="007D13EE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E780AB7" w14:textId="22DCBEAB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E3FF534" w14:textId="77777777" w:rsidR="00F74088" w:rsidRDefault="00F74088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6AECD38" w14:textId="253466E4" w:rsidR="00F74088" w:rsidRPr="00583AA5" w:rsidRDefault="00F74088" w:rsidP="00F74088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52121297" w14:textId="445CEB40" w:rsidR="00F74088" w:rsidRDefault="00F74088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04A08A3" w14:textId="7EDBC8F7" w:rsidR="009C47F2" w:rsidRPr="00F74088" w:rsidRDefault="009C47F2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33A120F" w14:textId="6CF33431" w:rsidR="009C47F2" w:rsidRPr="00F63EDF" w:rsidRDefault="00427A6C" w:rsidP="28C3E094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10</w:t>
            </w:r>
            <w:r w:rsidR="7AFFBFD3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7F2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</w:t>
            </w:r>
            <w:r w:rsidR="564B7BF7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t</w:t>
            </w:r>
            <w:r w:rsidR="67FEC68A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9C47F2" w:rsidRPr="00B64DBA" w14:paraId="689EA742" w14:textId="77777777" w:rsidTr="0341C7D8">
        <w:trPr>
          <w:cantSplit/>
          <w:trHeight w:val="397"/>
          <w:jc w:val="center"/>
        </w:trPr>
        <w:tc>
          <w:tcPr>
            <w:tcW w:w="704" w:type="dxa"/>
            <w:shd w:val="clear" w:color="auto" w:fill="E2EFD9" w:themeFill="accent6" w:themeFillTint="33"/>
            <w:textDirection w:val="btLr"/>
          </w:tcPr>
          <w:p w14:paraId="19461290" w14:textId="77777777" w:rsidR="009C47F2" w:rsidRPr="00C34E8A" w:rsidRDefault="009C47F2" w:rsidP="009C47F2">
            <w:pPr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textDirection w:val="btLr"/>
          </w:tcPr>
          <w:p w14:paraId="366D324D" w14:textId="3825B2B8" w:rsidR="009C47F2" w:rsidRDefault="009C47F2" w:rsidP="009C47F2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513" w:type="dxa"/>
            <w:gridSpan w:val="2"/>
          </w:tcPr>
          <w:p w14:paraId="162F82CD" w14:textId="77777777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37B9A93F" w14:textId="77777777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98372DC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2DA1A45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42E9351" w14:textId="77777777" w:rsidR="00BD6073" w:rsidRPr="00DF623D" w:rsidRDefault="00BD6073" w:rsidP="00BD6073">
      <w:pPr>
        <w:spacing w:after="160" w:line="360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9D68ADB" w14:textId="62DD94F9" w:rsidR="00BD6073" w:rsidRDefault="00BD6073" w:rsidP="0228914E">
      <w:pPr>
        <w:spacing w:after="160" w:line="276" w:lineRule="auto"/>
        <w:jc w:val="both"/>
        <w:rPr>
          <w:b/>
          <w:bCs/>
          <w:sz w:val="22"/>
          <w:szCs w:val="22"/>
        </w:rPr>
      </w:pPr>
      <w:r w:rsidRPr="730E2663">
        <w:rPr>
          <w:b/>
          <w:bCs/>
          <w:sz w:val="22"/>
          <w:szCs w:val="22"/>
        </w:rPr>
        <w:t xml:space="preserve">Parametry Technologii Uniwersalnej Biogazowni, które zostały przedstawione we Wniosku o dopuszczenie do udziału w postępowaniu, nie mogą ulec pogorszeniu na kolejnych Etapach Przedsięwzięcia. Uczestnik Przedsięwzięcia na kolejno następujących po sobie Etapach (I </w:t>
      </w:r>
      <w:proofErr w:type="spellStart"/>
      <w:r w:rsidRPr="730E2663">
        <w:rPr>
          <w:b/>
          <w:bCs/>
          <w:sz w:val="22"/>
          <w:szCs w:val="22"/>
        </w:rPr>
        <w:t>i</w:t>
      </w:r>
      <w:proofErr w:type="spellEnd"/>
      <w:r w:rsidRPr="730E2663">
        <w:rPr>
          <w:b/>
          <w:bCs/>
          <w:sz w:val="22"/>
          <w:szCs w:val="22"/>
        </w:rPr>
        <w:t xml:space="preserve"> II) musi deklarować utrzymanie lub poprawę deklarowanych parametrów Technologii</w:t>
      </w:r>
      <w:r w:rsidR="19B75112" w:rsidRPr="730E2663">
        <w:rPr>
          <w:b/>
          <w:bCs/>
          <w:sz w:val="22"/>
          <w:szCs w:val="22"/>
        </w:rPr>
        <w:t xml:space="preserve"> </w:t>
      </w:r>
      <w:r w:rsidRPr="730E2663">
        <w:rPr>
          <w:b/>
          <w:bCs/>
          <w:sz w:val="22"/>
          <w:szCs w:val="22"/>
        </w:rPr>
        <w:t>Uniwersalnej Biogazowni.</w:t>
      </w:r>
    </w:p>
    <w:p w14:paraId="7699B3EB" w14:textId="77777777" w:rsidR="00BD6073" w:rsidRDefault="00BD6073" w:rsidP="00BD6073">
      <w:pPr>
        <w:spacing w:after="160" w:line="360" w:lineRule="auto"/>
        <w:jc w:val="both"/>
      </w:pPr>
    </w:p>
    <w:p w14:paraId="01983FB4" w14:textId="77777777" w:rsidR="00BD6073" w:rsidRPr="0059050F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04" w:name="_Toc64648741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Wniosków</w:t>
      </w:r>
      <w:bookmarkEnd w:id="104"/>
    </w:p>
    <w:p w14:paraId="48D07D49" w14:textId="44B91911" w:rsidR="00BD6073" w:rsidRDefault="00BD6073" w:rsidP="00BD6073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Wniosku danego Wnioskodawcy</w:t>
      </w:r>
      <w:r w:rsidRPr="00E2375B">
        <w:rPr>
          <w:sz w:val="22"/>
        </w:rPr>
        <w:t xml:space="preserve"> będzie liczony jako su</w:t>
      </w:r>
      <w:r>
        <w:rPr>
          <w:sz w:val="22"/>
        </w:rPr>
        <w:t xml:space="preserve">ma punktów uzyskanych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r w:rsidR="00F87F62">
        <w:rPr>
          <w:sz w:val="22"/>
        </w:rPr>
        <w:t>W</w:t>
      </w:r>
      <w:r>
        <w:rPr>
          <w:sz w:val="22"/>
        </w:rPr>
        <w:t xml:space="preserve">ymogów </w:t>
      </w:r>
      <w:r w:rsidR="00F87F62">
        <w:rPr>
          <w:sz w:val="22"/>
        </w:rPr>
        <w:t>O</w:t>
      </w:r>
      <w:r w:rsidRPr="00E2375B">
        <w:rPr>
          <w:sz w:val="22"/>
        </w:rPr>
        <w:t>pcjonalnych</w:t>
      </w:r>
      <w:r w:rsidR="000B313A">
        <w:rPr>
          <w:sz w:val="22"/>
        </w:rPr>
        <w:t xml:space="preserve"> oraz oceny innych elementów Wniosku</w:t>
      </w:r>
      <w:r>
        <w:rPr>
          <w:sz w:val="22"/>
        </w:rPr>
        <w:t>, pomnożonych odpowiednio przez wagi nadane zgodnie z</w:t>
      </w:r>
      <w:r w:rsidR="005F5A15">
        <w:rPr>
          <w:sz w:val="22"/>
        </w:rPr>
        <w:t xml:space="preserve"> Tabelą 5</w:t>
      </w:r>
      <w:r w:rsidR="005F5A15">
        <w:rPr>
          <w:sz w:val="22"/>
          <w:szCs w:val="20"/>
        </w:rPr>
        <w:t xml:space="preserve"> </w:t>
      </w:r>
      <w:r>
        <w:rPr>
          <w:sz w:val="22"/>
        </w:rPr>
        <w:t>poniżej:</w:t>
      </w:r>
    </w:p>
    <w:p w14:paraId="01632966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437DEC2" w14:textId="585F74C6" w:rsidR="00BD6073" w:rsidRDefault="00BD6073" w:rsidP="00BD6073">
      <w:pPr>
        <w:pStyle w:val="Legenda"/>
        <w:keepNext/>
      </w:pPr>
      <w:bookmarkStart w:id="105" w:name="_Ref57740266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5</w:t>
      </w:r>
      <w:r>
        <w:fldChar w:fldCharType="end"/>
      </w:r>
      <w:bookmarkEnd w:id="105"/>
      <w:r>
        <w:t>.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6E3F180A" w14:textId="77777777" w:rsidTr="00546797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7E6994DC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3380C62A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079BD07A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badanego Wniosku pod kątem Kryteriów Konkursowych</w:t>
            </w:r>
          </w:p>
        </w:tc>
        <w:tc>
          <w:tcPr>
            <w:tcW w:w="2410" w:type="dxa"/>
            <w:vAlign w:val="center"/>
          </w:tcPr>
          <w:p w14:paraId="21424D4A" w14:textId="264AF20A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2D6BFE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F997B75" w14:textId="04CC0FB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badanego Wniosku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3E223EFA" w14:textId="3A8729F3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6ABF374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72331157" w:rsidR="00BD6073" w:rsidRDefault="00AD22F2" w:rsidP="00CA2F5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="00CA2F57">
              <w:rPr>
                <w:i/>
                <w:sz w:val="22"/>
              </w:rPr>
              <w:t>WJ</w:t>
            </w:r>
            <w:r w:rsidR="00BD6073" w:rsidRPr="00452510">
              <w:rPr>
                <w:i/>
                <w:sz w:val="22"/>
              </w:rPr>
              <w:t xml:space="preserve"> </w:t>
            </w:r>
            <w:r w:rsidR="00BD6073">
              <w:rPr>
                <w:sz w:val="22"/>
              </w:rPr>
              <w:t xml:space="preserve">- Wynik oceny badanego Wniosku pod kątem </w:t>
            </w:r>
            <w:r w:rsidR="00EA1DC8">
              <w:rPr>
                <w:sz w:val="22"/>
              </w:rPr>
              <w:t xml:space="preserve">spełnienia </w:t>
            </w:r>
            <w:r w:rsidR="00CA2F57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E771DCD" w14:textId="25C7275F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44B7CD7F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A5357E7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Wynik oceny merytorycznej badanego Wniosku będzie obliczany zgodnie ze wzorem poniżej:</w:t>
      </w:r>
    </w:p>
    <w:p w14:paraId="4A601FCB" w14:textId="6827A0D0" w:rsidR="00BD6073" w:rsidRDefault="008B67A2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Wn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4B097A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65B67A2B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proofErr w:type="spellStart"/>
      <w:r w:rsidRPr="00A01A1A">
        <w:rPr>
          <w:i/>
          <w:sz w:val="22"/>
        </w:rPr>
        <w:t>W</w:t>
      </w:r>
      <w:r w:rsidRPr="00A01A1A">
        <w:rPr>
          <w:i/>
          <w:sz w:val="22"/>
          <w:vertAlign w:val="subscript"/>
        </w:rPr>
        <w:t>Wn</w:t>
      </w:r>
      <w:proofErr w:type="spellEnd"/>
      <w:r>
        <w:rPr>
          <w:sz w:val="22"/>
        </w:rPr>
        <w:t xml:space="preserve"> – Wynik oceny merytorycznej Wniosku złożonego przez danego Wnioskodawcę, określony jako liczba punktów,</w:t>
      </w:r>
    </w:p>
    <w:p w14:paraId="2479ACAC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Wniosku pod kątem Kryteriów Konkursowych, liczony jako suma punktów uzyskanych w ramach Kryteriów Konkursowych,</w:t>
      </w:r>
    </w:p>
    <w:p w14:paraId="6AE20F49" w14:textId="73DD9CC9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Wniosku pod kątem spełnienia </w:t>
      </w:r>
      <w:r w:rsidR="00785829">
        <w:rPr>
          <w:sz w:val="22"/>
        </w:rPr>
        <w:t>Wymagań Opcjonalnych</w:t>
      </w:r>
      <w:r>
        <w:rPr>
          <w:sz w:val="22"/>
        </w:rPr>
        <w:t>, liczony jako suma punktów uzyskanych w ramach spełnienia wymogów opcjonalnych,</w:t>
      </w:r>
    </w:p>
    <w:p w14:paraId="7D571810" w14:textId="1E4109A6" w:rsidR="00BD6073" w:rsidRDefault="00EA1DC8" w:rsidP="00E46EAF">
      <w:pPr>
        <w:spacing w:after="160" w:line="276" w:lineRule="auto"/>
        <w:jc w:val="both"/>
        <w:rPr>
          <w:sz w:val="22"/>
        </w:rPr>
      </w:pPr>
      <w:r>
        <w:rPr>
          <w:sz w:val="22"/>
        </w:rPr>
        <w:t>P</w:t>
      </w:r>
      <w:r w:rsidR="000979C7">
        <w:rPr>
          <w:sz w:val="22"/>
        </w:rPr>
        <w:t>WJ</w:t>
      </w:r>
      <w:r w:rsidR="00481AAD">
        <w:rPr>
          <w:sz w:val="22"/>
        </w:rPr>
        <w:t xml:space="preserve"> </w:t>
      </w:r>
      <w:r w:rsidR="00BD6073">
        <w:rPr>
          <w:sz w:val="22"/>
        </w:rPr>
        <w:t xml:space="preserve">– Wynik oceny badanego Wniosku pod </w:t>
      </w:r>
      <w:r>
        <w:rPr>
          <w:sz w:val="22"/>
        </w:rPr>
        <w:t xml:space="preserve">kątem spełnienia </w:t>
      </w:r>
      <w:r w:rsidR="000979C7">
        <w:rPr>
          <w:sz w:val="22"/>
        </w:rPr>
        <w:t>Wymagań Jakościowych</w:t>
      </w:r>
      <w:r w:rsidR="00BD6073">
        <w:rPr>
          <w:sz w:val="22"/>
        </w:rPr>
        <w:t xml:space="preserve">, liczony jako suma punktów uzyskanych </w:t>
      </w:r>
      <w:r w:rsidR="002A268E">
        <w:rPr>
          <w:sz w:val="22"/>
        </w:rPr>
        <w:t xml:space="preserve">dla </w:t>
      </w:r>
      <w:r>
        <w:rPr>
          <w:sz w:val="22"/>
        </w:rPr>
        <w:t>innych elementów Wniosku</w:t>
      </w:r>
      <w:r w:rsidR="00D867D3">
        <w:rPr>
          <w:sz w:val="22"/>
        </w:rPr>
        <w:t>.</w:t>
      </w:r>
    </w:p>
    <w:p w14:paraId="4EC7C10F" w14:textId="5039AE6D" w:rsidR="00E46EAF" w:rsidDel="000E5C3F" w:rsidRDefault="00E46EAF" w:rsidP="00E46EAF">
      <w:pPr>
        <w:spacing w:after="160" w:line="276" w:lineRule="auto"/>
        <w:jc w:val="both"/>
        <w:rPr>
          <w:del w:id="106" w:author="Autor"/>
          <w:sz w:val="22"/>
        </w:rPr>
      </w:pPr>
    </w:p>
    <w:p w14:paraId="11431E05" w14:textId="6B35429C" w:rsidR="00BD6073" w:rsidRDefault="00BD6073" w:rsidP="3E63032C">
      <w:p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>W przypadku uzyskania przez Wnioskodawców identycznej liczby punktów w ramach oceny merytorycznej Wniosków, decydować będzie liczba punktów u</w:t>
      </w:r>
      <w:r w:rsidR="009B586D" w:rsidRPr="0341C7D8">
        <w:rPr>
          <w:sz w:val="22"/>
          <w:szCs w:val="22"/>
        </w:rPr>
        <w:t xml:space="preserve">zyskanych </w:t>
      </w:r>
      <w:r w:rsidRPr="0341C7D8">
        <w:rPr>
          <w:sz w:val="22"/>
          <w:szCs w:val="22"/>
        </w:rPr>
        <w:t>dla wskazanych poniżej Kryteriów Konkursowych</w:t>
      </w:r>
      <w:r w:rsidR="2EE5FD88" w:rsidRPr="0341C7D8">
        <w:rPr>
          <w:sz w:val="22"/>
          <w:szCs w:val="22"/>
        </w:rPr>
        <w:t xml:space="preserve"> w następującej kolejności (niższy poziom jest brany pod uwagę, jeśli wyższy nie rozstrzyga równego wyniku)</w:t>
      </w:r>
      <w:r w:rsidRPr="0341C7D8">
        <w:rPr>
          <w:sz w:val="22"/>
          <w:szCs w:val="22"/>
        </w:rPr>
        <w:t xml:space="preserve">: </w:t>
      </w:r>
    </w:p>
    <w:p w14:paraId="56E35133" w14:textId="77777777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69AEF1E2" w14:textId="1C1B033B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5D4379">
        <w:rPr>
          <w:sz w:val="22"/>
        </w:rPr>
        <w:t>Wydajność p</w:t>
      </w:r>
      <w:r>
        <w:rPr>
          <w:sz w:val="22"/>
        </w:rPr>
        <w:t>rodukcj</w:t>
      </w:r>
      <w:r w:rsidR="005D4379">
        <w:rPr>
          <w:sz w:val="22"/>
        </w:rPr>
        <w:t>i</w:t>
      </w:r>
      <w:r>
        <w:rPr>
          <w:sz w:val="22"/>
        </w:rPr>
        <w:t xml:space="preserve"> </w:t>
      </w:r>
      <w:proofErr w:type="spellStart"/>
      <w:r>
        <w:rPr>
          <w:sz w:val="22"/>
        </w:rPr>
        <w:t>biometanu</w:t>
      </w:r>
      <w:proofErr w:type="spellEnd"/>
      <w:r>
        <w:rPr>
          <w:sz w:val="22"/>
        </w:rPr>
        <w:t>”</w:t>
      </w:r>
    </w:p>
    <w:p w14:paraId="77825B91" w14:textId="77777777" w:rsidR="00BD6073" w:rsidRPr="00641F39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5EFFBC2A" w14:textId="10B5AEE4" w:rsidR="00BD6073" w:rsidRPr="007E70EB" w:rsidRDefault="00BD6073" w:rsidP="007E70EB">
      <w:pPr>
        <w:pStyle w:val="Akapitzlist"/>
        <w:spacing w:after="160" w:line="276" w:lineRule="auto"/>
        <w:ind w:left="0"/>
        <w:jc w:val="both"/>
        <w:rPr>
          <w:sz w:val="20"/>
        </w:rPr>
      </w:pPr>
      <w:r w:rsidRPr="007E70EB">
        <w:rPr>
          <w:b/>
          <w:sz w:val="22"/>
        </w:rPr>
        <w:br w:type="page"/>
      </w:r>
    </w:p>
    <w:p w14:paraId="13E28614" w14:textId="0D29453C" w:rsidR="00BD6073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07" w:name="_Toc64648742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Kryteria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II</w:t>
      </w:r>
      <w:bookmarkEnd w:id="107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</w:t>
      </w:r>
    </w:p>
    <w:p w14:paraId="0AA17B0A" w14:textId="352972CF" w:rsidR="0088414C" w:rsidRDefault="0088414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wyboru Wykonawcy lub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do Etapu II na podstawie złożonych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Wyników Prac Etapu I. Wyniki Prac Etapu I, które Wykonawcy zobligowani są złożyć, wraz z terminami ich złożenia wskazano w Załączniku nr 4. </w:t>
      </w:r>
    </w:p>
    <w:p w14:paraId="61B97859" w14:textId="77777777" w:rsidR="003C0805" w:rsidRDefault="003C0805" w:rsidP="003C0805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przeprowadzi ocenę </w:t>
      </w:r>
      <w:r w:rsidR="0088414C">
        <w:rPr>
          <w:sz w:val="22"/>
        </w:rPr>
        <w:t>W</w:t>
      </w:r>
      <w:r>
        <w:rPr>
          <w:sz w:val="22"/>
        </w:rPr>
        <w:t xml:space="preserve">yników Prac Etapu I po zakończeniu Testów Instalacji Ułamkowo-Technicznych, w następujący sposób: </w:t>
      </w:r>
    </w:p>
    <w:p w14:paraId="2BB524E8" w14:textId="46E675DD" w:rsidR="003C0805" w:rsidRDefault="003C0805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 w:rsidRPr="003C0805">
        <w:rPr>
          <w:sz w:val="22"/>
        </w:rPr>
        <w:t xml:space="preserve">Zamawiający dokona </w:t>
      </w:r>
      <w:r w:rsidR="001C3352">
        <w:rPr>
          <w:sz w:val="22"/>
        </w:rPr>
        <w:t>weryfikacji złożenia</w:t>
      </w:r>
      <w:r w:rsidRPr="003C0805">
        <w:rPr>
          <w:sz w:val="22"/>
        </w:rPr>
        <w:t xml:space="preserve"> Wyników Prac Etapu I</w:t>
      </w:r>
      <w:r w:rsidR="001C3352">
        <w:rPr>
          <w:sz w:val="22"/>
        </w:rPr>
        <w:t xml:space="preserve"> </w:t>
      </w:r>
      <w:r w:rsidR="001C3352" w:rsidRPr="003C0805">
        <w:rPr>
          <w:sz w:val="22"/>
        </w:rPr>
        <w:t>wskazanych w Załączniku nr</w:t>
      </w:r>
      <w:r w:rsidR="001C3352">
        <w:rPr>
          <w:sz w:val="22"/>
        </w:rPr>
        <w:t xml:space="preserve"> 4 oraz ich kompletności</w:t>
      </w:r>
      <w:r w:rsidRPr="003C0805">
        <w:rPr>
          <w:sz w:val="22"/>
        </w:rPr>
        <w:t>,</w:t>
      </w:r>
    </w:p>
    <w:p w14:paraId="092947C2" w14:textId="40F7BEDB" w:rsidR="003C0805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na podstawie podsumowania wyników Testów </w:t>
      </w:r>
      <w:r w:rsidR="000B0632">
        <w:rPr>
          <w:sz w:val="22"/>
        </w:rPr>
        <w:t xml:space="preserve">Instalacji Ułamkowo-Technicznych </w:t>
      </w:r>
      <w:r>
        <w:rPr>
          <w:sz w:val="22"/>
        </w:rPr>
        <w:t xml:space="preserve">dokona weryfikacji czy przedstawione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Instalacje Ułamkowo-Techniczne przeszły </w:t>
      </w:r>
      <w:r w:rsidR="002E30D7">
        <w:rPr>
          <w:sz w:val="22"/>
        </w:rPr>
        <w:t xml:space="preserve">Testy </w:t>
      </w:r>
      <w:r>
        <w:rPr>
          <w:sz w:val="22"/>
        </w:rPr>
        <w:t>pozytywnie,</w:t>
      </w:r>
    </w:p>
    <w:p w14:paraId="0F3C0CE1" w14:textId="7BEBE340" w:rsidR="00B06646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oceny zaktualizowanej </w:t>
      </w:r>
      <w:r w:rsidR="002A268E">
        <w:rPr>
          <w:sz w:val="22"/>
        </w:rPr>
        <w:t>O</w:t>
      </w:r>
      <w:r>
        <w:rPr>
          <w:sz w:val="22"/>
        </w:rPr>
        <w:t xml:space="preserve">ferty </w:t>
      </w:r>
      <w:r w:rsidR="006D26C8">
        <w:rPr>
          <w:sz w:val="22"/>
        </w:rPr>
        <w:t>Uczestników Przedsięwzięcia</w:t>
      </w:r>
      <w:r>
        <w:rPr>
          <w:sz w:val="22"/>
        </w:rPr>
        <w:t>, a następnie wyliczy Wynik oceny merytorycznej dla każdego Wykonawcy.</w:t>
      </w:r>
      <w:r w:rsidR="00DB3423">
        <w:rPr>
          <w:sz w:val="22"/>
        </w:rPr>
        <w:t xml:space="preserve"> </w:t>
      </w:r>
    </w:p>
    <w:p w14:paraId="52575C39" w14:textId="77777777" w:rsidR="00BC135C" w:rsidRPr="00BC135C" w:rsidRDefault="00BC135C" w:rsidP="00BC135C">
      <w:pPr>
        <w:spacing w:after="160" w:line="276" w:lineRule="auto"/>
        <w:jc w:val="both"/>
        <w:rPr>
          <w:sz w:val="22"/>
        </w:rPr>
      </w:pPr>
    </w:p>
    <w:p w14:paraId="6CF007C5" w14:textId="5318C507" w:rsidR="00BC135C" w:rsidRPr="00BC135C" w:rsidRDefault="00BC135C" w:rsidP="00BC135C">
      <w:pPr>
        <w:spacing w:after="160" w:line="276" w:lineRule="auto"/>
        <w:ind w:left="48"/>
        <w:jc w:val="both"/>
        <w:rPr>
          <w:sz w:val="22"/>
        </w:rPr>
      </w:pPr>
      <w:r w:rsidRPr="00BC135C">
        <w:rPr>
          <w:sz w:val="22"/>
        </w:rPr>
        <w:t xml:space="preserve">Metodykę procesu oceny </w:t>
      </w:r>
      <w:r w:rsidR="006D26C8">
        <w:rPr>
          <w:sz w:val="22"/>
        </w:rPr>
        <w:t>Uczestników Przedsięwzięcia</w:t>
      </w:r>
      <w:r w:rsidRPr="00BC135C">
        <w:rPr>
          <w:sz w:val="22"/>
        </w:rPr>
        <w:t xml:space="preserve"> przedstawi</w:t>
      </w:r>
      <w:r w:rsidRPr="002D70E9">
        <w:rPr>
          <w:sz w:val="22"/>
          <w:szCs w:val="22"/>
        </w:rPr>
        <w:t>a</w:t>
      </w:r>
      <w:r w:rsidR="002D70E9" w:rsidRPr="002D70E9">
        <w:rPr>
          <w:sz w:val="22"/>
          <w:szCs w:val="22"/>
        </w:rPr>
        <w:t xml:space="preserve"> </w:t>
      </w:r>
      <w:r w:rsidR="002D70E9" w:rsidRPr="002D70E9">
        <w:rPr>
          <w:sz w:val="22"/>
          <w:szCs w:val="22"/>
        </w:rPr>
        <w:fldChar w:fldCharType="begin"/>
      </w:r>
      <w:r w:rsidR="002D70E9" w:rsidRPr="002D70E9">
        <w:rPr>
          <w:sz w:val="22"/>
          <w:szCs w:val="22"/>
        </w:rPr>
        <w:instrText xml:space="preserve"> REF _Ref59562857 \h </w:instrText>
      </w:r>
      <w:r w:rsidR="002D70E9">
        <w:rPr>
          <w:sz w:val="22"/>
          <w:szCs w:val="22"/>
        </w:rPr>
        <w:instrText xml:space="preserve"> \* MERGEFORMAT </w:instrText>
      </w:r>
      <w:r w:rsidR="002D70E9" w:rsidRPr="002D70E9">
        <w:rPr>
          <w:sz w:val="22"/>
          <w:szCs w:val="22"/>
        </w:rPr>
      </w:r>
      <w:r w:rsidR="002D70E9" w:rsidRPr="002D70E9">
        <w:rPr>
          <w:sz w:val="22"/>
          <w:szCs w:val="22"/>
        </w:rPr>
        <w:fldChar w:fldCharType="separate"/>
      </w:r>
      <w:r w:rsidR="002D70E9" w:rsidRPr="002D70E9">
        <w:rPr>
          <w:sz w:val="22"/>
          <w:szCs w:val="22"/>
        </w:rPr>
        <w:t xml:space="preserve">Rysunek </w:t>
      </w:r>
      <w:r w:rsidR="002D70E9" w:rsidRPr="002D70E9">
        <w:rPr>
          <w:noProof/>
          <w:sz w:val="22"/>
          <w:szCs w:val="22"/>
        </w:rPr>
        <w:t>1</w:t>
      </w:r>
      <w:r w:rsidR="002D70E9" w:rsidRPr="002D70E9">
        <w:rPr>
          <w:sz w:val="22"/>
          <w:szCs w:val="22"/>
        </w:rPr>
        <w:fldChar w:fldCharType="end"/>
      </w:r>
      <w:r w:rsidR="002D70E9" w:rsidRPr="002D70E9">
        <w:rPr>
          <w:sz w:val="22"/>
          <w:szCs w:val="22"/>
        </w:rPr>
        <w:t>.</w:t>
      </w:r>
    </w:p>
    <w:p w14:paraId="0E9E522C" w14:textId="77777777" w:rsidR="002D70E9" w:rsidRDefault="002D70E9" w:rsidP="002D70E9">
      <w:pPr>
        <w:pStyle w:val="Legenda"/>
        <w:jc w:val="center"/>
        <w:rPr>
          <w:sz w:val="22"/>
          <w:szCs w:val="22"/>
        </w:rPr>
        <w:sectPr w:rsidR="002D70E9" w:rsidSect="002879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440" w:right="1440" w:bottom="1440" w:left="1440" w:header="720" w:footer="567" w:gutter="0"/>
          <w:cols w:space="720"/>
          <w:docGrid w:linePitch="360"/>
        </w:sectPr>
      </w:pPr>
    </w:p>
    <w:p w14:paraId="3580D67E" w14:textId="687BFF7E" w:rsidR="002D70E9" w:rsidRDefault="454E1D8C" w:rsidP="002D70E9">
      <w:pPr>
        <w:pStyle w:val="Legenda"/>
        <w:keepNext/>
        <w:jc w:val="center"/>
      </w:pPr>
      <w:r>
        <w:rPr>
          <w:noProof/>
          <w:lang w:eastAsia="pl-PL"/>
        </w:rPr>
        <w:drawing>
          <wp:inline distT="0" distB="0" distL="0" distR="0" wp14:anchorId="1F5C808D" wp14:editId="7DD7ABA8">
            <wp:extent cx="8864600" cy="4489467"/>
            <wp:effectExtent l="0" t="0" r="0" b="0"/>
            <wp:docPr id="5" name="Obraz 5" descr="C:\Users\KatarzynaLenart\Desktop\Biogazownia - dokumentacja\PCP\Dokumentacja_final_2020-12-22\Schemat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600" cy="448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D79AB" w14:textId="77777777" w:rsidR="002D70E9" w:rsidRDefault="002D70E9" w:rsidP="002D70E9">
      <w:pPr>
        <w:pStyle w:val="Legenda"/>
        <w:jc w:val="center"/>
      </w:pPr>
    </w:p>
    <w:p w14:paraId="0B5F157E" w14:textId="2951AC58" w:rsidR="002D70E9" w:rsidRDefault="002D70E9" w:rsidP="002D70E9">
      <w:pPr>
        <w:pStyle w:val="Legenda"/>
        <w:jc w:val="center"/>
      </w:pPr>
      <w:bookmarkStart w:id="109" w:name="_Ref59562857"/>
      <w:bookmarkStart w:id="110" w:name="_Ref59562853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09"/>
      <w:r>
        <w:t>. Metodyka procesu oceny Uczestników Przedsięwzięcia</w:t>
      </w:r>
      <w:bookmarkEnd w:id="110"/>
    </w:p>
    <w:p w14:paraId="5BF260D1" w14:textId="1217C8D9" w:rsidR="002D70E9" w:rsidRPr="002D70E9" w:rsidRDefault="002D70E9" w:rsidP="002D70E9">
      <w:pPr>
        <w:pStyle w:val="Legenda"/>
        <w:jc w:val="center"/>
        <w:rPr>
          <w:sz w:val="22"/>
          <w:szCs w:val="22"/>
        </w:rPr>
        <w:sectPr w:rsidR="002D70E9" w:rsidRPr="002D70E9" w:rsidSect="002D70E9">
          <w:headerReference w:type="default" r:id="rId15"/>
          <w:pgSz w:w="16840" w:h="11900" w:orient="landscape" w:code="9"/>
          <w:pgMar w:top="1440" w:right="1440" w:bottom="1440" w:left="1440" w:header="720" w:footer="567" w:gutter="0"/>
          <w:cols w:space="720"/>
          <w:docGrid w:linePitch="360"/>
        </w:sectPr>
      </w:pPr>
    </w:p>
    <w:p w14:paraId="2128932D" w14:textId="6AC3286A" w:rsidR="00905143" w:rsidRPr="00905143" w:rsidRDefault="00905143" w:rsidP="00905143">
      <w:pPr>
        <w:spacing w:after="160" w:line="276" w:lineRule="auto"/>
        <w:jc w:val="both"/>
        <w:rPr>
          <w:sz w:val="22"/>
        </w:rPr>
      </w:pPr>
    </w:p>
    <w:p w14:paraId="15D51683" w14:textId="4404028B" w:rsidR="00905143" w:rsidRPr="00905143" w:rsidRDefault="00905143" w:rsidP="0090514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11" w:name="_Toc64648743"/>
      <w:r w:rsidRPr="00905143">
        <w:rPr>
          <w:rFonts w:ascii="Calibri Light" w:eastAsia="Times New Roman" w:hAnsi="Calibri Light" w:cs="Times New Roman"/>
          <w:color w:val="1F4D78"/>
          <w:sz w:val="26"/>
          <w:lang w:eastAsia="pl-PL"/>
        </w:rPr>
        <w:t>Weryfikacja złożenia Wyników Prac Etapu I</w:t>
      </w:r>
      <w:bookmarkEnd w:id="111"/>
    </w:p>
    <w:p w14:paraId="2ACD6B92" w14:textId="0376969B" w:rsidR="00905143" w:rsidRP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Zama</w:t>
      </w:r>
      <w:r w:rsidR="00481AAD">
        <w:rPr>
          <w:sz w:val="22"/>
        </w:rPr>
        <w:t>wiający dokona weryfikacji złożo</w:t>
      </w:r>
      <w:r w:rsidRPr="00905143">
        <w:rPr>
          <w:sz w:val="22"/>
        </w:rPr>
        <w:t>n</w:t>
      </w:r>
      <w:r w:rsidR="00DB75BD">
        <w:rPr>
          <w:sz w:val="22"/>
        </w:rPr>
        <w:t>ych</w:t>
      </w:r>
      <w:r w:rsidRPr="00905143">
        <w:rPr>
          <w:sz w:val="22"/>
        </w:rPr>
        <w:t xml:space="preserve"> przez Wykonawcę Wyników Prac Etapu I na zasadzie „złożono/nie złożono” oraz ich kompletności, przy czym Zamawiający zastrzega sobie prawo do uprawnienia Partnera Strategicznego do dokonania ww. czynności dla wskazanych przez Zamawiającego Wyników Prac Etapu I, w szczególności Instalacji Ułamkowo-Technicznych. </w:t>
      </w:r>
    </w:p>
    <w:p w14:paraId="39CA6FDE" w14:textId="1A28AC93" w:rsid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Wykonawcy składają poszczególne Wyniki Prac Etapu zgodnie z terminami wskazanymi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 xml:space="preserve">, natomiast Zamawiający lub odpowiednio Partner Strategiczny dokonują weryfikacji złożenia Wyników </w:t>
      </w:r>
      <w:r w:rsidR="00DB75BD">
        <w:rPr>
          <w:sz w:val="22"/>
        </w:rPr>
        <w:t xml:space="preserve">w </w:t>
      </w:r>
      <w:r w:rsidRPr="00905143">
        <w:rPr>
          <w:sz w:val="22"/>
        </w:rPr>
        <w:t>terminach</w:t>
      </w:r>
      <w:r w:rsidR="00DB75BD">
        <w:rPr>
          <w:sz w:val="22"/>
        </w:rPr>
        <w:t xml:space="preserve"> określonych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>.</w:t>
      </w:r>
    </w:p>
    <w:p w14:paraId="544E6268" w14:textId="7F5B0CB0" w:rsidR="00F03B05" w:rsidRDefault="00F03B05" w:rsidP="00F03B05">
      <w:pPr>
        <w:spacing w:after="160" w:line="276" w:lineRule="auto"/>
        <w:jc w:val="both"/>
        <w:rPr>
          <w:sz w:val="22"/>
        </w:rPr>
      </w:pPr>
    </w:p>
    <w:p w14:paraId="6302A79C" w14:textId="77777777" w:rsidR="00BC135C" w:rsidRDefault="00BC135C" w:rsidP="00F03B05">
      <w:pPr>
        <w:spacing w:after="160" w:line="276" w:lineRule="auto"/>
        <w:jc w:val="both"/>
        <w:rPr>
          <w:sz w:val="22"/>
        </w:rPr>
      </w:pPr>
    </w:p>
    <w:p w14:paraId="20307AE6" w14:textId="07FE9F85" w:rsidR="00F03B05" w:rsidRPr="00F03B05" w:rsidRDefault="00F03B05" w:rsidP="00F03B05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12" w:name="_Toc64648744"/>
      <w:r w:rsidRPr="00F03B05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Weryfikacja wyników Testów Instalacji Ułamkowo-Technicznych uzyskanych przez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112"/>
    </w:p>
    <w:p w14:paraId="7EE78A70" w14:textId="48EAF88E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 xml:space="preserve">Zgodnie z zapisami Załącznika nr 4, Instalacje Ułamkowo-Techniczne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poddawane są Testom Instalacji Ułamkowo-Technicznych po zakończeniu </w:t>
      </w:r>
      <w:r w:rsidR="002A268E">
        <w:rPr>
          <w:sz w:val="22"/>
        </w:rPr>
        <w:t>P</w:t>
      </w:r>
      <w:r w:rsidRPr="00F03B05">
        <w:rPr>
          <w:sz w:val="22"/>
        </w:rPr>
        <w:t>rac B+R</w:t>
      </w:r>
      <w:r w:rsidR="00DB75BD">
        <w:rPr>
          <w:sz w:val="22"/>
        </w:rPr>
        <w:t xml:space="preserve">, odbywających się </w:t>
      </w:r>
      <w:r w:rsidRPr="00F03B05">
        <w:rPr>
          <w:sz w:val="22"/>
        </w:rPr>
        <w:t xml:space="preserve">w ramach Etapu I. W ramach Testów Instalacji Ułamkowo-Technicznych sprawdzane jest m.in. osiągnięcie przez Instalacje deklarowanych przez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Parametrów Konkursowych. </w:t>
      </w:r>
    </w:p>
    <w:p w14:paraId="6E1B8727" w14:textId="77777777" w:rsidR="00FB5F2B" w:rsidRDefault="002A268E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Testy przeprowadzane są zgodnie z wytycznymi zawartymi w Załączniku nr 4</w:t>
      </w:r>
      <w:r w:rsidRPr="00CC5AAD">
        <w:rPr>
          <w:sz w:val="22"/>
        </w:rPr>
        <w:t xml:space="preserve"> </w:t>
      </w:r>
      <w:r>
        <w:rPr>
          <w:sz w:val="22"/>
        </w:rPr>
        <w:t>do Regulaminu</w:t>
      </w:r>
      <w:r w:rsidRPr="00F03B05">
        <w:rPr>
          <w:sz w:val="22"/>
        </w:rPr>
        <w:t xml:space="preserve">. Po zakończeniu Testów Instalacji Ułamkowo-Technicznych </w:t>
      </w:r>
      <w:r>
        <w:rPr>
          <w:sz w:val="22"/>
        </w:rPr>
        <w:t>Zamawiający</w:t>
      </w:r>
      <w:r w:rsidRPr="00F03B05">
        <w:rPr>
          <w:sz w:val="22"/>
        </w:rPr>
        <w:t xml:space="preserve"> na podstawie rzeczywistych wyników uzyskiwanych przez Instalacje Ułamkowo-Techniczne przygotowuje podsumowanie zawierające: </w:t>
      </w:r>
    </w:p>
    <w:p w14:paraId="6D18AAA8" w14:textId="0AB57378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1.</w:t>
      </w:r>
      <w:r w:rsidRPr="00F03B05">
        <w:rPr>
          <w:sz w:val="22"/>
        </w:rPr>
        <w:tab/>
        <w:t xml:space="preserve">Wyniki poszczególnych Testów dla Instalacji Ułamkowo-Technicznych poszczególnych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,</w:t>
      </w:r>
    </w:p>
    <w:p w14:paraId="3ED98567" w14:textId="327FBD6A" w:rsidR="00031C84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2.</w:t>
      </w:r>
      <w:r w:rsidRPr="00F03B05">
        <w:rPr>
          <w:sz w:val="22"/>
        </w:rPr>
        <w:tab/>
        <w:t xml:space="preserve">Przeliczoną zgodnie z wytycznymi z Załącznika nr 4 </w:t>
      </w:r>
      <w:r w:rsidR="002A268E">
        <w:rPr>
          <w:sz w:val="22"/>
        </w:rPr>
        <w:t xml:space="preserve">do Regulaminu </w:t>
      </w:r>
      <w:r w:rsidRPr="00F03B05">
        <w:rPr>
          <w:sz w:val="22"/>
        </w:rPr>
        <w:t xml:space="preserve">Zaktualizowaną </w:t>
      </w:r>
      <w:r w:rsidR="002A268E">
        <w:rPr>
          <w:sz w:val="22"/>
        </w:rPr>
        <w:t>O</w:t>
      </w:r>
      <w:r w:rsidRPr="00F03B05">
        <w:rPr>
          <w:sz w:val="22"/>
        </w:rPr>
        <w:t xml:space="preserve">fertę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, których Instalacje Ułamkowo-Techniczne zostały dopuszczone do </w:t>
      </w:r>
      <w:r w:rsidR="00A579B9">
        <w:rPr>
          <w:sz w:val="22"/>
        </w:rPr>
        <w:t>Testów, przy czym przeliczenie oferty jest dokonywane na podstawie rzeczywistych parametrów substratów wykorzystywanych w trakcie Testó</w:t>
      </w:r>
      <w:r w:rsidR="00031C84">
        <w:rPr>
          <w:sz w:val="22"/>
        </w:rPr>
        <w:t>w</w:t>
      </w:r>
      <w:r w:rsidR="00A93385">
        <w:rPr>
          <w:sz w:val="22"/>
        </w:rPr>
        <w:t>.</w:t>
      </w:r>
    </w:p>
    <w:p w14:paraId="545C9B2B" w14:textId="2C937AC6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3.</w:t>
      </w:r>
      <w:r w:rsidRPr="00F03B05">
        <w:rPr>
          <w:sz w:val="22"/>
        </w:rPr>
        <w:tab/>
        <w:t xml:space="preserve">Informacje, czy Instalacje Ułamkowo-Techniczne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osiągnęły w ramach Testów </w:t>
      </w:r>
      <w:r w:rsidR="009477AD">
        <w:rPr>
          <w:sz w:val="22"/>
        </w:rPr>
        <w:t xml:space="preserve">średnie </w:t>
      </w:r>
      <w:r w:rsidRPr="00F03B05">
        <w:rPr>
          <w:sz w:val="22"/>
        </w:rPr>
        <w:t>deklarowane wartości Parametrów Konkursowy</w:t>
      </w:r>
      <w:r w:rsidR="00A579B9">
        <w:rPr>
          <w:sz w:val="22"/>
        </w:rPr>
        <w:t>ch z dopuszczalną Granicą Błędu:</w:t>
      </w:r>
    </w:p>
    <w:p w14:paraId="4A0246B2" w14:textId="59CBAF14" w:rsidR="002624C9" w:rsidRDefault="00485B2B" w:rsidP="00F03B05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</w:t>
      </w:r>
      <w:r w:rsidR="00A579B9">
        <w:rPr>
          <w:sz w:val="22"/>
        </w:rPr>
        <w:t xml:space="preserve"> dokonuje porównania wyników „W</w:t>
      </w:r>
      <w:r w:rsidR="00D647D3">
        <w:rPr>
          <w:sz w:val="22"/>
        </w:rPr>
        <w:t>ydajności produkcji metanu” i „Wydajności p</w:t>
      </w:r>
      <w:r w:rsidR="00A579B9">
        <w:rPr>
          <w:sz w:val="22"/>
        </w:rPr>
        <w:t xml:space="preserve">rodukcji </w:t>
      </w:r>
      <w:proofErr w:type="spellStart"/>
      <w:r w:rsidR="00A579B9">
        <w:rPr>
          <w:sz w:val="22"/>
        </w:rPr>
        <w:t>biometanu</w:t>
      </w:r>
      <w:proofErr w:type="spellEnd"/>
      <w:r w:rsidR="00A579B9">
        <w:rPr>
          <w:sz w:val="22"/>
        </w:rPr>
        <w:t xml:space="preserve">” otrzymanych podczas Testów na Instalacjach Ułamkowo-Technicznych, do wartości otrzymanych </w:t>
      </w:r>
      <w:r w:rsidR="00236128">
        <w:rPr>
          <w:sz w:val="22"/>
        </w:rPr>
        <w:t>w przeliczonej</w:t>
      </w:r>
      <w:r w:rsidR="00A579B9">
        <w:rPr>
          <w:sz w:val="22"/>
        </w:rPr>
        <w:t xml:space="preserve"> zaktualizowanej ofercie danego Wykonawcy</w:t>
      </w:r>
      <w:r w:rsidR="002624C9">
        <w:rPr>
          <w:sz w:val="22"/>
        </w:rPr>
        <w:t xml:space="preserve"> w następujący sposób:</w:t>
      </w:r>
      <w:r w:rsidR="00A579B9">
        <w:rPr>
          <w:sz w:val="22"/>
        </w:rPr>
        <w:t xml:space="preserve"> </w:t>
      </w:r>
    </w:p>
    <w:p w14:paraId="0BDC8154" w14:textId="76E073F0" w:rsidR="008425EC" w:rsidRDefault="00485B2B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t>Zamawiający</w:t>
      </w:r>
      <w:r w:rsidR="00A579B9" w:rsidRPr="002624C9">
        <w:rPr>
          <w:sz w:val="22"/>
        </w:rPr>
        <w:t xml:space="preserve"> </w:t>
      </w:r>
      <w:r w:rsidR="008425EC">
        <w:rPr>
          <w:sz w:val="22"/>
        </w:rPr>
        <w:t>obliczy średni</w:t>
      </w:r>
      <w:r w:rsidR="009F5348">
        <w:rPr>
          <w:sz w:val="22"/>
        </w:rPr>
        <w:t>e</w:t>
      </w:r>
      <w:r w:rsidR="00A579B9" w:rsidRPr="002624C9">
        <w:rPr>
          <w:sz w:val="22"/>
        </w:rPr>
        <w:t xml:space="preserve"> </w:t>
      </w:r>
      <w:r w:rsidR="009F5348">
        <w:rPr>
          <w:sz w:val="22"/>
        </w:rPr>
        <w:t>arytmetyczne</w:t>
      </w:r>
      <w:r w:rsidR="008425EC">
        <w:rPr>
          <w:sz w:val="22"/>
        </w:rPr>
        <w:t xml:space="preserve"> z </w:t>
      </w:r>
      <w:r w:rsidR="00A579B9" w:rsidRPr="002624C9">
        <w:rPr>
          <w:sz w:val="22"/>
        </w:rPr>
        <w:t>wartości parametrów „Wydajność produkcji metanu” i „</w:t>
      </w:r>
      <w:r w:rsidR="00DB75BD" w:rsidRPr="002624C9">
        <w:rPr>
          <w:sz w:val="22"/>
        </w:rPr>
        <w:t>Wydajność p</w:t>
      </w:r>
      <w:r w:rsidR="00A579B9" w:rsidRPr="002624C9">
        <w:rPr>
          <w:sz w:val="22"/>
        </w:rPr>
        <w:t>rodukcj</w:t>
      </w:r>
      <w:r w:rsidR="00DB75BD" w:rsidRPr="002624C9">
        <w:rPr>
          <w:sz w:val="22"/>
        </w:rPr>
        <w:t>i</w:t>
      </w:r>
      <w:r w:rsidR="00A579B9" w:rsidRPr="002624C9">
        <w:rPr>
          <w:sz w:val="22"/>
        </w:rPr>
        <w:t xml:space="preserve"> </w:t>
      </w:r>
      <w:proofErr w:type="spellStart"/>
      <w:r w:rsidR="00A579B9" w:rsidRPr="002624C9">
        <w:rPr>
          <w:sz w:val="22"/>
        </w:rPr>
        <w:t>biometanu</w:t>
      </w:r>
      <w:proofErr w:type="spellEnd"/>
      <w:r w:rsidR="00A579B9" w:rsidRPr="002624C9">
        <w:rPr>
          <w:sz w:val="22"/>
        </w:rPr>
        <w:t>”</w:t>
      </w:r>
      <w:r w:rsidR="008425EC">
        <w:rPr>
          <w:sz w:val="22"/>
        </w:rPr>
        <w:t xml:space="preserve"> wskazanych w </w:t>
      </w:r>
      <w:r w:rsidR="009F5348">
        <w:rPr>
          <w:sz w:val="22"/>
        </w:rPr>
        <w:t xml:space="preserve">przeliczonej </w:t>
      </w:r>
      <w:r w:rsidR="008425EC">
        <w:rPr>
          <w:sz w:val="22"/>
        </w:rPr>
        <w:t xml:space="preserve">zaktualizowanej Ofercie dla </w:t>
      </w:r>
      <w:r w:rsidR="00E7638D">
        <w:rPr>
          <w:sz w:val="22"/>
        </w:rPr>
        <w:t xml:space="preserve">czterech </w:t>
      </w:r>
      <w:r w:rsidR="008425EC">
        <w:rPr>
          <w:sz w:val="22"/>
        </w:rPr>
        <w:t>wariantów substratowych, które zostały wykorzystane w Testach,</w:t>
      </w:r>
    </w:p>
    <w:p w14:paraId="4EFD11BA" w14:textId="49398D38" w:rsidR="009F5348" w:rsidRDefault="00A579B9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t xml:space="preserve"> </w:t>
      </w:r>
      <w:r w:rsidR="008425EC">
        <w:rPr>
          <w:sz w:val="22"/>
        </w:rPr>
        <w:t>Następnie Zamawiający obliczy średnią arytmetyczną</w:t>
      </w:r>
      <w:r w:rsidR="009F5348">
        <w:rPr>
          <w:sz w:val="22"/>
        </w:rPr>
        <w:t xml:space="preserve"> z wartości parametrów „Wydajność produkcji metanu” i „Wydajność produkcji </w:t>
      </w:r>
      <w:proofErr w:type="spellStart"/>
      <w:r w:rsidR="009F5348">
        <w:rPr>
          <w:sz w:val="22"/>
        </w:rPr>
        <w:t>biometanu</w:t>
      </w:r>
      <w:proofErr w:type="spellEnd"/>
      <w:r w:rsidR="009F5348">
        <w:rPr>
          <w:sz w:val="22"/>
        </w:rPr>
        <w:t>” otrzymanych podczas Testów na Instalacjach Ułamkowo-Technicznych</w:t>
      </w:r>
      <w:r w:rsidR="008425EC">
        <w:rPr>
          <w:sz w:val="22"/>
        </w:rPr>
        <w:t xml:space="preserve"> </w:t>
      </w:r>
      <w:r w:rsidR="009F5348">
        <w:rPr>
          <w:sz w:val="22"/>
        </w:rPr>
        <w:t xml:space="preserve">z wykorzystaniem </w:t>
      </w:r>
      <w:r w:rsidR="00E7638D">
        <w:rPr>
          <w:sz w:val="22"/>
        </w:rPr>
        <w:t xml:space="preserve">czterech </w:t>
      </w:r>
      <w:r w:rsidR="009F5348">
        <w:rPr>
          <w:sz w:val="22"/>
        </w:rPr>
        <w:t xml:space="preserve">wybranych wariantów substratowych. Przy czym, w przypadku, jeśli Wykonawca w ramach Testów uzyskał </w:t>
      </w:r>
      <w:r w:rsidR="00B818EC">
        <w:rPr>
          <w:sz w:val="22"/>
        </w:rPr>
        <w:t>inne</w:t>
      </w:r>
      <w:r w:rsidR="009F5348">
        <w:rPr>
          <w:sz w:val="22"/>
        </w:rPr>
        <w:t xml:space="preserve"> wartości ww. parametrów, niż deklarowane w przeliczonej zaktualizowanej Ofercie,</w:t>
      </w:r>
      <w:r w:rsidR="00B818EC">
        <w:rPr>
          <w:sz w:val="22"/>
        </w:rPr>
        <w:t xml:space="preserve"> lecz mieszczące się w Granicy Błędu wskazanej w Załączniku nr 1,</w:t>
      </w:r>
      <w:r w:rsidR="009F5348">
        <w:rPr>
          <w:sz w:val="22"/>
        </w:rPr>
        <w:t xml:space="preserve"> Zamawiający </w:t>
      </w:r>
      <w:r w:rsidR="00B818EC">
        <w:rPr>
          <w:sz w:val="22"/>
        </w:rPr>
        <w:t>skoryguje w</w:t>
      </w:r>
      <w:r w:rsidR="009F5348">
        <w:rPr>
          <w:sz w:val="22"/>
        </w:rPr>
        <w:t xml:space="preserve"> prz</w:t>
      </w:r>
      <w:r w:rsidR="00B818EC">
        <w:rPr>
          <w:sz w:val="22"/>
        </w:rPr>
        <w:t>eliczonej zaktualizowanej Ofercie</w:t>
      </w:r>
      <w:r w:rsidR="009F5348">
        <w:rPr>
          <w:sz w:val="22"/>
        </w:rPr>
        <w:t xml:space="preserve"> deklarację Wykonawcy</w:t>
      </w:r>
      <w:r w:rsidR="00B818EC">
        <w:rPr>
          <w:sz w:val="22"/>
        </w:rPr>
        <w:t xml:space="preserve"> (odpowiednio obniży lub podwyższy deklarowane wartości Wykonawcy)</w:t>
      </w:r>
      <w:r w:rsidR="009F5348">
        <w:rPr>
          <w:sz w:val="22"/>
        </w:rPr>
        <w:t>.</w:t>
      </w:r>
    </w:p>
    <w:p w14:paraId="272F380F" w14:textId="11E1E2BD" w:rsidR="005C6809" w:rsidRPr="002624C9" w:rsidRDefault="009F5348" w:rsidP="0341C7D8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 xml:space="preserve">Zamawiający porówna ze sobą wartości średnich arytmetycznych uzyskanych w podpunktach a) i b) powyżej, przy uwzględnieniu </w:t>
      </w:r>
      <w:r w:rsidR="00A579B9" w:rsidRPr="0341C7D8">
        <w:rPr>
          <w:sz w:val="22"/>
          <w:szCs w:val="22"/>
        </w:rPr>
        <w:t>dopuszczaln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zakres</w:t>
      </w:r>
      <w:r w:rsidRPr="0341C7D8">
        <w:rPr>
          <w:sz w:val="22"/>
          <w:szCs w:val="22"/>
        </w:rPr>
        <w:t>u</w:t>
      </w:r>
      <w:r w:rsidR="00A579B9" w:rsidRPr="0341C7D8">
        <w:rPr>
          <w:sz w:val="22"/>
          <w:szCs w:val="22"/>
        </w:rPr>
        <w:t xml:space="preserve"> Granicy Błędu określon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w Załączniku nr 1</w:t>
      </w:r>
      <w:r w:rsidR="002A268E" w:rsidRPr="0341C7D8">
        <w:rPr>
          <w:sz w:val="22"/>
          <w:szCs w:val="22"/>
        </w:rPr>
        <w:t xml:space="preserve"> do Regulaminu</w:t>
      </w:r>
      <w:r w:rsidR="00A579B9" w:rsidRPr="0341C7D8">
        <w:rPr>
          <w:sz w:val="22"/>
          <w:szCs w:val="22"/>
        </w:rPr>
        <w:t xml:space="preserve">. </w:t>
      </w:r>
    </w:p>
    <w:p w14:paraId="6785E3A0" w14:textId="407CA423" w:rsidR="00A579B9" w:rsidRPr="00F03B05" w:rsidRDefault="005C6809" w:rsidP="6B830600">
      <w:pPr>
        <w:spacing w:after="160" w:line="276" w:lineRule="auto"/>
        <w:jc w:val="both"/>
        <w:rPr>
          <w:sz w:val="22"/>
          <w:szCs w:val="22"/>
        </w:rPr>
      </w:pPr>
      <w:r w:rsidRPr="6B830600">
        <w:rPr>
          <w:sz w:val="22"/>
          <w:szCs w:val="22"/>
        </w:rPr>
        <w:t xml:space="preserve">Jeśli </w:t>
      </w:r>
      <w:r w:rsidR="009F5348">
        <w:rPr>
          <w:sz w:val="22"/>
          <w:szCs w:val="22"/>
        </w:rPr>
        <w:t xml:space="preserve">średnie arytmetyczne wartości </w:t>
      </w:r>
      <w:r w:rsidRPr="6B830600">
        <w:rPr>
          <w:sz w:val="22"/>
          <w:szCs w:val="22"/>
        </w:rPr>
        <w:t>parametr</w:t>
      </w:r>
      <w:r w:rsidR="009F5348">
        <w:rPr>
          <w:sz w:val="22"/>
          <w:szCs w:val="22"/>
        </w:rPr>
        <w:t>ów</w:t>
      </w:r>
      <w:r w:rsidRPr="6B830600">
        <w:rPr>
          <w:sz w:val="22"/>
          <w:szCs w:val="22"/>
        </w:rPr>
        <w:t xml:space="preserve"> „Wydajność produkcji metanu” i „</w:t>
      </w:r>
      <w:r w:rsidR="00DB75BD" w:rsidRPr="6B830600">
        <w:rPr>
          <w:sz w:val="22"/>
          <w:szCs w:val="22"/>
        </w:rPr>
        <w:t>Wydajność</w:t>
      </w:r>
      <w:r w:rsidR="002437DE" w:rsidRPr="6B830600">
        <w:rPr>
          <w:sz w:val="22"/>
          <w:szCs w:val="22"/>
        </w:rPr>
        <w:t xml:space="preserve"> </w:t>
      </w:r>
      <w:r w:rsidR="00DB75BD" w:rsidRPr="6B830600">
        <w:rPr>
          <w:sz w:val="22"/>
          <w:szCs w:val="22"/>
        </w:rPr>
        <w:t>p</w:t>
      </w:r>
      <w:r w:rsidRPr="6B830600">
        <w:rPr>
          <w:sz w:val="22"/>
          <w:szCs w:val="22"/>
        </w:rPr>
        <w:t>rodukcj</w:t>
      </w:r>
      <w:r w:rsidR="00DB75BD" w:rsidRPr="6B830600">
        <w:rPr>
          <w:sz w:val="22"/>
          <w:szCs w:val="22"/>
        </w:rPr>
        <w:t>i</w:t>
      </w:r>
      <w:r w:rsidRPr="6B830600">
        <w:rPr>
          <w:sz w:val="22"/>
          <w:szCs w:val="22"/>
        </w:rPr>
        <w:t xml:space="preserve"> </w:t>
      </w:r>
      <w:proofErr w:type="spellStart"/>
      <w:r w:rsidRPr="6B830600">
        <w:rPr>
          <w:sz w:val="22"/>
          <w:szCs w:val="22"/>
        </w:rPr>
        <w:t>biometanu</w:t>
      </w:r>
      <w:proofErr w:type="spellEnd"/>
      <w:r w:rsidRPr="6B830600">
        <w:rPr>
          <w:sz w:val="22"/>
          <w:szCs w:val="22"/>
        </w:rPr>
        <w:t xml:space="preserve">” </w:t>
      </w:r>
      <w:r w:rsidR="00DD1162" w:rsidRPr="6B830600">
        <w:rPr>
          <w:sz w:val="22"/>
          <w:szCs w:val="22"/>
        </w:rPr>
        <w:t>wypracowa</w:t>
      </w:r>
      <w:r w:rsidR="00DD1162">
        <w:rPr>
          <w:sz w:val="22"/>
          <w:szCs w:val="22"/>
        </w:rPr>
        <w:t>nych</w:t>
      </w:r>
      <w:r w:rsidR="00E91B7A">
        <w:rPr>
          <w:sz w:val="22"/>
          <w:szCs w:val="22"/>
        </w:rPr>
        <w:t xml:space="preserve"> </w:t>
      </w:r>
      <w:r w:rsidRPr="6B830600">
        <w:rPr>
          <w:sz w:val="22"/>
          <w:szCs w:val="22"/>
        </w:rPr>
        <w:t xml:space="preserve">w ramach Testów na Instalacjach Ułamkowo-Technicznych są zbieżne </w:t>
      </w:r>
      <w:r w:rsidR="00E91B7A">
        <w:rPr>
          <w:sz w:val="22"/>
          <w:szCs w:val="22"/>
        </w:rPr>
        <w:t xml:space="preserve">w </w:t>
      </w:r>
      <w:r w:rsidRPr="6B830600">
        <w:rPr>
          <w:sz w:val="22"/>
          <w:szCs w:val="22"/>
        </w:rPr>
        <w:t xml:space="preserve">Granicy Błędu lub wyższe w stosunku do </w:t>
      </w:r>
      <w:r w:rsidR="00DD1162">
        <w:rPr>
          <w:sz w:val="22"/>
          <w:szCs w:val="22"/>
        </w:rPr>
        <w:t xml:space="preserve">średnich arytmetycznych wartości </w:t>
      </w:r>
      <w:r w:rsidRPr="6B830600">
        <w:rPr>
          <w:sz w:val="22"/>
          <w:szCs w:val="22"/>
        </w:rPr>
        <w:t xml:space="preserve">parametrów uzyskanych w wyniku przeliczenia przez Zamawiającego w arkuszu kalkulacyjnym </w:t>
      </w:r>
      <w:r w:rsidR="009B586D">
        <w:rPr>
          <w:sz w:val="22"/>
          <w:szCs w:val="22"/>
        </w:rPr>
        <w:t>danego Wykonawcy – Załącznik nr 1 do Wzoru Wniosku</w:t>
      </w:r>
      <w:r w:rsidRPr="6B830600">
        <w:rPr>
          <w:sz w:val="22"/>
          <w:szCs w:val="22"/>
        </w:rPr>
        <w:t xml:space="preserve">, oznacza to, że </w:t>
      </w:r>
      <w:r w:rsidR="006D26C8">
        <w:rPr>
          <w:sz w:val="22"/>
          <w:szCs w:val="22"/>
        </w:rPr>
        <w:t>Uczestnik Przedsięwzięcia</w:t>
      </w:r>
      <w:r w:rsidRPr="6B830600">
        <w:rPr>
          <w:sz w:val="22"/>
          <w:szCs w:val="22"/>
        </w:rPr>
        <w:t xml:space="preserve"> spełnił </w:t>
      </w:r>
      <w:r w:rsidR="006D26C8">
        <w:rPr>
          <w:sz w:val="22"/>
          <w:szCs w:val="22"/>
        </w:rPr>
        <w:t>Wymagania Konkursowe</w:t>
      </w:r>
      <w:r w:rsidRPr="6B830600">
        <w:rPr>
          <w:sz w:val="22"/>
          <w:szCs w:val="22"/>
        </w:rPr>
        <w:t xml:space="preserve"> i otrzymuje ilość punktów zgodnie z</w:t>
      </w:r>
      <w:r w:rsidRPr="00395EDB">
        <w:rPr>
          <w:sz w:val="22"/>
          <w:szCs w:val="22"/>
        </w:rPr>
        <w:t xml:space="preserve"> </w:t>
      </w:r>
      <w:r w:rsidR="00CA09F7">
        <w:rPr>
          <w:sz w:val="22"/>
          <w:szCs w:val="22"/>
        </w:rPr>
        <w:t>Tabelą 2.</w:t>
      </w:r>
    </w:p>
    <w:p w14:paraId="63D274E5" w14:textId="16C75BEC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4.</w:t>
      </w:r>
      <w:r w:rsidRPr="00F03B05">
        <w:rPr>
          <w:sz w:val="22"/>
        </w:rPr>
        <w:tab/>
        <w:t xml:space="preserve">Informację o pozytywnym lub negatywnym wyniku Testów Instalacji Ułamkowo-Technicznych dla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.</w:t>
      </w:r>
    </w:p>
    <w:p w14:paraId="0D7FF9DB" w14:textId="50F1B6AA" w:rsidR="0088414C" w:rsidRDefault="00A579B9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Na podstawie ww. podsumowania, Zamawiający weryfikuje, czy dany </w:t>
      </w:r>
      <w:r w:rsidR="006D26C8">
        <w:rPr>
          <w:sz w:val="22"/>
        </w:rPr>
        <w:t>Uczestnik Przedsięwzięcia</w:t>
      </w:r>
      <w:r>
        <w:rPr>
          <w:sz w:val="22"/>
        </w:rPr>
        <w:t xml:space="preserve"> uzyskał wynik pozytywny dla Testów Instalacji Ułamkowo-Technicznych.</w:t>
      </w:r>
    </w:p>
    <w:p w14:paraId="62D56A1D" w14:textId="793374B1" w:rsidR="00A579B9" w:rsidRDefault="00A579B9" w:rsidP="00BD6073">
      <w:pPr>
        <w:spacing w:after="160" w:line="276" w:lineRule="auto"/>
        <w:jc w:val="both"/>
        <w:rPr>
          <w:sz w:val="22"/>
        </w:rPr>
      </w:pPr>
    </w:p>
    <w:p w14:paraId="4610A748" w14:textId="77777777" w:rsidR="003A6C2A" w:rsidRDefault="003A6C2A" w:rsidP="00BD6073">
      <w:pPr>
        <w:spacing w:after="160" w:line="276" w:lineRule="auto"/>
        <w:jc w:val="both"/>
        <w:rPr>
          <w:sz w:val="22"/>
        </w:rPr>
      </w:pPr>
    </w:p>
    <w:p w14:paraId="2F2C56E0" w14:textId="5C158688" w:rsidR="007E25E2" w:rsidRPr="007E25E2" w:rsidRDefault="003A6C2A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13" w:name="_Toc64648745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Ocena zaktualizowanej </w:t>
      </w:r>
      <w:r w:rsidR="00502604">
        <w:rPr>
          <w:rFonts w:ascii="Calibri Light" w:eastAsia="Times New Roman" w:hAnsi="Calibri Light" w:cs="Times New Roman"/>
          <w:color w:val="1F4D78"/>
          <w:sz w:val="26"/>
          <w:lang w:eastAsia="pl-PL"/>
        </w:rPr>
        <w:t>O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ferty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113"/>
    </w:p>
    <w:p w14:paraId="743E798A" w14:textId="55657D06" w:rsidR="00BD6073" w:rsidRDefault="006D26C8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Uczestnik Przedsięwzięcia</w:t>
      </w:r>
      <w:r w:rsidR="00BD6073">
        <w:rPr>
          <w:sz w:val="22"/>
        </w:rPr>
        <w:t xml:space="preserve"> jest zobowiązany przedstawić zaktualizowaną </w:t>
      </w:r>
      <w:r w:rsidR="00502604">
        <w:rPr>
          <w:sz w:val="22"/>
        </w:rPr>
        <w:t>O</w:t>
      </w:r>
      <w:r w:rsidR="00236128">
        <w:rPr>
          <w:sz w:val="22"/>
        </w:rPr>
        <w:t>fertę w</w:t>
      </w:r>
      <w:r w:rsidR="00BD6073">
        <w:rPr>
          <w:sz w:val="22"/>
        </w:rPr>
        <w:t xml:space="preserve"> terminie określonym w Załączniku nr 4 do Regulaminu, w oparciu o uzyskane wyniki z prac badawczo-rozwojowych prowadzonych w Etapie I (zgodnie z zapisami w Tabeli </w:t>
      </w:r>
      <w:r w:rsidR="00BD6073" w:rsidRPr="00BE3954">
        <w:rPr>
          <w:sz w:val="22"/>
        </w:rPr>
        <w:t>2</w:t>
      </w:r>
      <w:r w:rsidR="00BD6073">
        <w:rPr>
          <w:sz w:val="22"/>
        </w:rPr>
        <w:t xml:space="preserve"> z Załącznika nr 4 do Regulaminu) oraz w oparciu o parametry fizykochemiczne i wydajnościowe substratów zgodnie z Tabelą 1 z Załącznika nr 7 do Regulaminu.</w:t>
      </w:r>
      <w:r w:rsidR="00031C84">
        <w:rPr>
          <w:sz w:val="22"/>
        </w:rPr>
        <w:t xml:space="preserve"> </w:t>
      </w:r>
      <w:r w:rsidR="00BC135C">
        <w:rPr>
          <w:sz w:val="22"/>
        </w:rPr>
        <w:t>Z</w:t>
      </w:r>
      <w:r w:rsidR="00031C84">
        <w:rPr>
          <w:sz w:val="22"/>
        </w:rPr>
        <w:t xml:space="preserve">łożona przez Wykonawcę zaktualizowana </w:t>
      </w:r>
      <w:r w:rsidR="00502604">
        <w:rPr>
          <w:sz w:val="22"/>
        </w:rPr>
        <w:t>O</w:t>
      </w:r>
      <w:r w:rsidR="00031C84">
        <w:rPr>
          <w:sz w:val="22"/>
        </w:rPr>
        <w:t>ferta jest następnie przeliczana oraz poddawana ocenie przez Zamawiającego.</w:t>
      </w:r>
    </w:p>
    <w:p w14:paraId="7FEBA28C" w14:textId="317A44E5" w:rsidR="00BD6073" w:rsidRDefault="00BC135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 dokonuje oceny merytoryczne</w:t>
      </w:r>
      <w:r w:rsidR="003649F4">
        <w:rPr>
          <w:sz w:val="22"/>
        </w:rPr>
        <w:t>j przeliczonej zaktualizowanej O</w:t>
      </w:r>
      <w:r>
        <w:rPr>
          <w:sz w:val="22"/>
        </w:rPr>
        <w:t>ferty danego Wykonawcy pod kątem spełnienia Wymagań Obligat</w:t>
      </w:r>
      <w:r w:rsidR="003649F4">
        <w:rPr>
          <w:sz w:val="22"/>
        </w:rPr>
        <w:t>oryjnych, Wymagań Opcjonalnych i Wymagań Jakościowych</w:t>
      </w:r>
      <w:r>
        <w:rPr>
          <w:sz w:val="22"/>
        </w:rPr>
        <w:t xml:space="preserve"> zgodnie z zasadami przedstawionymi w </w:t>
      </w:r>
      <w:r w:rsidR="00502604">
        <w:rPr>
          <w:sz w:val="22"/>
        </w:rPr>
        <w:t>Tabelach 1, 2, 3, 4</w:t>
      </w:r>
      <w:r w:rsidR="000455BE">
        <w:rPr>
          <w:sz w:val="22"/>
          <w:szCs w:val="22"/>
        </w:rPr>
        <w:t xml:space="preserve"> powyżej</w:t>
      </w:r>
      <w:r w:rsidR="004424DA">
        <w:rPr>
          <w:sz w:val="22"/>
        </w:rPr>
        <w:t xml:space="preserve">, przy czym w przypadku Wymagań </w:t>
      </w:r>
      <w:r w:rsidR="004424DA" w:rsidRPr="00502604">
        <w:rPr>
          <w:sz w:val="22"/>
          <w:szCs w:val="22"/>
        </w:rPr>
        <w:t xml:space="preserve">Konkursowych „Wydajność produkcji metanu” i „Wydajność produkcji </w:t>
      </w:r>
      <w:proofErr w:type="spellStart"/>
      <w:r w:rsidR="004424DA" w:rsidRPr="00502604">
        <w:rPr>
          <w:sz w:val="22"/>
          <w:szCs w:val="22"/>
        </w:rPr>
        <w:t>biometanu</w:t>
      </w:r>
      <w:proofErr w:type="spellEnd"/>
      <w:r w:rsidR="004424DA" w:rsidRPr="00502604">
        <w:rPr>
          <w:sz w:val="22"/>
          <w:szCs w:val="22"/>
        </w:rPr>
        <w:t xml:space="preserve">” Zamawiający stosuje następującą zasadę: do obliczenia średnich arytmetycznych wartości ww. parametrów </w:t>
      </w:r>
      <w:r w:rsidR="00E7638D" w:rsidRPr="00502604">
        <w:rPr>
          <w:sz w:val="22"/>
          <w:szCs w:val="22"/>
        </w:rPr>
        <w:t xml:space="preserve">– odpowiednio </w:t>
      </w:r>
      <w:proofErr w:type="spellStart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>PB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bad</w:t>
      </w:r>
      <w:proofErr w:type="spellEnd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 oraz PCH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 xml:space="preserve">4 </w:t>
      </w:r>
      <w:proofErr w:type="spellStart"/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bad</w:t>
      </w:r>
      <w:proofErr w:type="spellEnd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, 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 xml:space="preserve">Zamawiający wykorzystuje uzyskane w ramach Testów wartości dla czterech testowanych wariantów substratowych oraz wartości deklarowane przez Wykonawcę w zaktualizowanej </w:t>
      </w:r>
      <w:r w:rsidR="00502604" w:rsidRPr="00502604">
        <w:rPr>
          <w:rFonts w:ascii="Calibri" w:eastAsia="Calibri" w:hAnsi="Calibri" w:cs="Calibri"/>
          <w:iCs/>
          <w:sz w:val="22"/>
          <w:szCs w:val="22"/>
        </w:rPr>
        <w:t>O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>fercie dla pozostałych czterech wariantów substratowych</w:t>
      </w:r>
      <w:r w:rsidR="003649F4" w:rsidRPr="00502604">
        <w:rPr>
          <w:rFonts w:ascii="Calibri" w:eastAsia="Calibri" w:hAnsi="Calibri" w:cs="Calibri"/>
          <w:iCs/>
          <w:sz w:val="22"/>
          <w:szCs w:val="22"/>
        </w:rPr>
        <w:t xml:space="preserve"> (tych, które nie były testowane)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>.</w:t>
      </w:r>
      <w:r w:rsidR="00E7638D">
        <w:rPr>
          <w:rFonts w:ascii="Calibri" w:eastAsia="Calibri" w:hAnsi="Calibri" w:cs="Calibri"/>
          <w:iCs/>
          <w:sz w:val="20"/>
          <w:szCs w:val="20"/>
        </w:rPr>
        <w:t xml:space="preserve"> </w:t>
      </w:r>
    </w:p>
    <w:p w14:paraId="0E34C593" w14:textId="77777777" w:rsidR="00685539" w:rsidRDefault="00685539" w:rsidP="00BD6073">
      <w:pPr>
        <w:spacing w:after="160" w:line="276" w:lineRule="auto"/>
        <w:jc w:val="both"/>
        <w:rPr>
          <w:sz w:val="22"/>
        </w:rPr>
      </w:pPr>
    </w:p>
    <w:p w14:paraId="55744CD7" w14:textId="49E360EC" w:rsidR="007E25E2" w:rsidRPr="007E25E2" w:rsidRDefault="007E25E2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14" w:name="_Toc64648746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Wyników Prac Etapu I</w:t>
      </w:r>
      <w:bookmarkEnd w:id="114"/>
    </w:p>
    <w:p w14:paraId="040BC6D9" w14:textId="77777777" w:rsidR="007E25E2" w:rsidRDefault="007E25E2" w:rsidP="00BD6073">
      <w:pPr>
        <w:spacing w:after="160" w:line="276" w:lineRule="auto"/>
        <w:jc w:val="both"/>
        <w:rPr>
          <w:sz w:val="22"/>
        </w:rPr>
      </w:pPr>
    </w:p>
    <w:p w14:paraId="4808E42E" w14:textId="3C92D3D4" w:rsidR="00BD6073" w:rsidRDefault="00BD6073" w:rsidP="009A2DEA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Wyników Prac Etapu I danego Wykonaw</w:t>
      </w:r>
      <w:r w:rsidRPr="00E2375B">
        <w:rPr>
          <w:sz w:val="22"/>
        </w:rPr>
        <w:t>cy będzie liczony jako su</w:t>
      </w:r>
      <w:r>
        <w:rPr>
          <w:sz w:val="22"/>
        </w:rPr>
        <w:t>ma punktów uzyskanych</w:t>
      </w:r>
      <w:r w:rsidR="007E25E2">
        <w:rPr>
          <w:sz w:val="22"/>
        </w:rPr>
        <w:t xml:space="preserve"> przez zaktualizowaną </w:t>
      </w:r>
      <w:r w:rsidR="00502604">
        <w:rPr>
          <w:sz w:val="22"/>
        </w:rPr>
        <w:t>O</w:t>
      </w:r>
      <w:r w:rsidR="007E25E2">
        <w:rPr>
          <w:sz w:val="22"/>
        </w:rPr>
        <w:t>fertę Wykonawcy</w:t>
      </w:r>
      <w:r>
        <w:rPr>
          <w:sz w:val="22"/>
        </w:rPr>
        <w:t xml:space="preserve">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r w:rsidR="005F5A15">
        <w:rPr>
          <w:sz w:val="22"/>
        </w:rPr>
        <w:t>W</w:t>
      </w:r>
      <w:r>
        <w:rPr>
          <w:sz w:val="22"/>
        </w:rPr>
        <w:t xml:space="preserve">ymogów </w:t>
      </w:r>
      <w:r w:rsidR="005F5A15">
        <w:rPr>
          <w:sz w:val="22"/>
        </w:rPr>
        <w:t>O</w:t>
      </w:r>
      <w:r w:rsidRPr="00E2375B">
        <w:rPr>
          <w:sz w:val="22"/>
        </w:rPr>
        <w:t>pcjonalnych</w:t>
      </w:r>
      <w:r>
        <w:rPr>
          <w:sz w:val="22"/>
        </w:rPr>
        <w:t>,</w:t>
      </w:r>
      <w:r w:rsidR="008309B3">
        <w:rPr>
          <w:sz w:val="22"/>
        </w:rPr>
        <w:t xml:space="preserve"> oraz punktów uzyskanych w ramach oceny zaktualizowanej </w:t>
      </w:r>
      <w:r w:rsidR="005F5A15">
        <w:rPr>
          <w:sz w:val="22"/>
        </w:rPr>
        <w:t>O</w:t>
      </w:r>
      <w:r w:rsidR="008309B3">
        <w:rPr>
          <w:sz w:val="22"/>
        </w:rPr>
        <w:t>ferty</w:t>
      </w:r>
      <w:r w:rsidR="005F5A15">
        <w:rPr>
          <w:sz w:val="22"/>
        </w:rPr>
        <w:t xml:space="preserve"> pod kątem Wymagań Jakościowych</w:t>
      </w:r>
      <w:r w:rsidR="008309B3">
        <w:rPr>
          <w:sz w:val="22"/>
        </w:rPr>
        <w:t>,</w:t>
      </w:r>
      <w:r>
        <w:rPr>
          <w:sz w:val="22"/>
        </w:rPr>
        <w:t xml:space="preserve"> pomnożonych odpowiednio przez wagi nadane zgodnie z Tabelą </w:t>
      </w:r>
      <w:r w:rsidR="009A2DEA">
        <w:rPr>
          <w:sz w:val="22"/>
        </w:rPr>
        <w:t xml:space="preserve">8 </w:t>
      </w:r>
      <w:r>
        <w:rPr>
          <w:sz w:val="22"/>
        </w:rPr>
        <w:t>poniżej:</w:t>
      </w:r>
    </w:p>
    <w:p w14:paraId="696D8B7B" w14:textId="77777777" w:rsidR="00685539" w:rsidRDefault="00685539" w:rsidP="009A2DEA">
      <w:pPr>
        <w:spacing w:after="160" w:line="276" w:lineRule="auto"/>
        <w:jc w:val="both"/>
        <w:rPr>
          <w:sz w:val="22"/>
        </w:rPr>
      </w:pPr>
    </w:p>
    <w:p w14:paraId="18269746" w14:textId="1C3F6B75" w:rsidR="00BD6073" w:rsidRDefault="00BD6073" w:rsidP="00BD6073">
      <w:pPr>
        <w:pStyle w:val="Legenda"/>
        <w:keepNext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8</w:t>
      </w:r>
      <w:r>
        <w:fldChar w:fldCharType="end"/>
      </w:r>
      <w:r>
        <w:t>. Wagi poszczególnych składników Wyniku oceny merytorycznej Wyników Prac Etapu 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276AFD21" w14:textId="77777777" w:rsidTr="009A2DEA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B8614C0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2B78AA0B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pod kątem Kryteriów Konkursowych</w:t>
            </w:r>
          </w:p>
        </w:tc>
        <w:tc>
          <w:tcPr>
            <w:tcW w:w="2410" w:type="dxa"/>
            <w:vAlign w:val="center"/>
          </w:tcPr>
          <w:p w14:paraId="46B1BBA6" w14:textId="77860610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0C033C2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F204090" w14:textId="3237E9D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2359A29D" w14:textId="0851B182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153B9EB7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2E9B7B61" w:rsidR="00BD6073" w:rsidRDefault="00BD6073" w:rsidP="0048053E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</w:t>
            </w:r>
            <w:r w:rsidR="000979C7">
              <w:rPr>
                <w:i/>
                <w:sz w:val="22"/>
              </w:rPr>
              <w:t>WJ</w:t>
            </w:r>
            <w:r w:rsidRPr="00452510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- Wynik oceny pod kątem </w:t>
            </w:r>
            <w:r w:rsidR="000979C7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7938DB22" w14:textId="5C8B7759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2B449398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0DF022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661E357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Wynik oceny merytorycznej Wyników Prac Etapu I danego Wykonawcy będzie obliczany zgodnie ze wzorem poniżej:</w:t>
      </w:r>
    </w:p>
    <w:p w14:paraId="745B4649" w14:textId="7719CB3C" w:rsidR="00BD6073" w:rsidRDefault="008B67A2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EI Wyk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CA4675E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7A1E840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DF5073">
        <w:rPr>
          <w:i/>
          <w:sz w:val="22"/>
          <w:vertAlign w:val="subscript"/>
        </w:rPr>
        <w:t xml:space="preserve">EI </w:t>
      </w:r>
      <w:r>
        <w:rPr>
          <w:i/>
          <w:sz w:val="22"/>
          <w:vertAlign w:val="subscript"/>
        </w:rPr>
        <w:t>Wyk</w:t>
      </w:r>
      <w:r>
        <w:rPr>
          <w:sz w:val="22"/>
        </w:rPr>
        <w:t xml:space="preserve"> – Wynik oceny merytorycznej Wyników Prac Etapu I danego Wykonawcy określony jako liczba punktów,</w:t>
      </w:r>
    </w:p>
    <w:p w14:paraId="7FBCA6C8" w14:textId="1734598B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</w:t>
      </w:r>
      <w:r w:rsidR="003A1FE0">
        <w:rPr>
          <w:sz w:val="22"/>
        </w:rPr>
        <w:t xml:space="preserve">spełnienia </w:t>
      </w:r>
      <w:r>
        <w:rPr>
          <w:sz w:val="22"/>
        </w:rPr>
        <w:t>Kryteriów Konkursowych, liczony jako suma punktów uzyskanych w ramach Kryteriów Konkursowych,</w:t>
      </w:r>
    </w:p>
    <w:p w14:paraId="0357528D" w14:textId="40CEB23D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, liczony jako suma punktów uzyskanych w ramach spełnienia </w:t>
      </w:r>
      <w:r w:rsidR="00F35CDE">
        <w:rPr>
          <w:sz w:val="22"/>
        </w:rPr>
        <w:t>W</w:t>
      </w:r>
      <w:r>
        <w:rPr>
          <w:sz w:val="22"/>
        </w:rPr>
        <w:t xml:space="preserve">ymogów </w:t>
      </w:r>
      <w:r w:rsidR="00F35CDE">
        <w:rPr>
          <w:sz w:val="22"/>
        </w:rPr>
        <w:t>O</w:t>
      </w:r>
      <w:r>
        <w:rPr>
          <w:sz w:val="22"/>
        </w:rPr>
        <w:t>pcjonalnych,</w:t>
      </w:r>
    </w:p>
    <w:p w14:paraId="4806A37E" w14:textId="01D59256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</w:t>
      </w:r>
      <w:r w:rsidR="000979C7">
        <w:rPr>
          <w:i/>
          <w:sz w:val="22"/>
        </w:rPr>
        <w:t>WJ</w:t>
      </w:r>
      <w:r>
        <w:rPr>
          <w:sz w:val="22"/>
        </w:rPr>
        <w:t xml:space="preserve"> – Wynik oceny badanego </w:t>
      </w:r>
      <w:r w:rsidR="003A1FE0">
        <w:rPr>
          <w:sz w:val="22"/>
        </w:rPr>
        <w:t xml:space="preserve">Wykonawcy </w:t>
      </w:r>
      <w:r>
        <w:rPr>
          <w:sz w:val="22"/>
        </w:rPr>
        <w:t xml:space="preserve">pod kątem </w:t>
      </w:r>
      <w:r w:rsidR="003A1FE0">
        <w:rPr>
          <w:sz w:val="22"/>
        </w:rPr>
        <w:t>spełnienia</w:t>
      </w:r>
      <w:r w:rsidR="00E63AAF">
        <w:rPr>
          <w:sz w:val="22"/>
        </w:rPr>
        <w:t xml:space="preserve"> </w:t>
      </w:r>
      <w:r w:rsidR="000979C7">
        <w:rPr>
          <w:sz w:val="22"/>
        </w:rPr>
        <w:t>Wymagań Jakościowych</w:t>
      </w:r>
      <w:r>
        <w:rPr>
          <w:sz w:val="22"/>
        </w:rPr>
        <w:t xml:space="preserve">, liczony jako suma punktów uzyskanych w ramach </w:t>
      </w:r>
      <w:r w:rsidR="00E63AAF">
        <w:rPr>
          <w:sz w:val="22"/>
        </w:rPr>
        <w:t>innych elementów zaktualizowanej oferty</w:t>
      </w:r>
      <w:r>
        <w:rPr>
          <w:sz w:val="22"/>
        </w:rPr>
        <w:t>.</w:t>
      </w:r>
    </w:p>
    <w:p w14:paraId="41BB026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3E58C76B" w14:textId="3237D4B5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przypadku uzyskania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Wyników Prac Etapu I</w:t>
      </w:r>
      <w:r w:rsidRPr="00E2375B">
        <w:rPr>
          <w:sz w:val="22"/>
        </w:rPr>
        <w:t>, decydować będzie liczba punktów uzyskanych</w:t>
      </w:r>
      <w:r>
        <w:rPr>
          <w:sz w:val="22"/>
        </w:rPr>
        <w:t xml:space="preserve"> w dla wskazanych poniżej </w:t>
      </w:r>
      <w:r w:rsidRPr="00E2375B">
        <w:rPr>
          <w:sz w:val="22"/>
        </w:rPr>
        <w:t>Kryteriów</w:t>
      </w:r>
      <w:r>
        <w:rPr>
          <w:sz w:val="22"/>
        </w:rPr>
        <w:t xml:space="preserve"> Konkursowych: </w:t>
      </w:r>
    </w:p>
    <w:p w14:paraId="6EE73A12" w14:textId="77777777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37ABBB73" w14:textId="5C6289F2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</w:t>
      </w:r>
      <w:r w:rsidR="00E63AAF">
        <w:rPr>
          <w:sz w:val="22"/>
        </w:rPr>
        <w:t>Wydajność p</w:t>
      </w:r>
      <w:r>
        <w:rPr>
          <w:sz w:val="22"/>
        </w:rPr>
        <w:t>rodukcj</w:t>
      </w:r>
      <w:r w:rsidR="00E63AAF">
        <w:rPr>
          <w:sz w:val="22"/>
        </w:rPr>
        <w:t>i</w:t>
      </w:r>
      <w:r>
        <w:rPr>
          <w:sz w:val="22"/>
        </w:rPr>
        <w:t xml:space="preserve"> </w:t>
      </w:r>
      <w:proofErr w:type="spellStart"/>
      <w:r>
        <w:rPr>
          <w:sz w:val="22"/>
        </w:rPr>
        <w:t>biometanu</w:t>
      </w:r>
      <w:proofErr w:type="spellEnd"/>
      <w:r>
        <w:rPr>
          <w:sz w:val="22"/>
        </w:rPr>
        <w:t>”</w:t>
      </w:r>
    </w:p>
    <w:p w14:paraId="52430ECE" w14:textId="77777777" w:rsidR="00BD6073" w:rsidRPr="00641F39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719BE17B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4261410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781BEFBE" w14:textId="77777777" w:rsidR="00BD6073" w:rsidRDefault="00BD6073" w:rsidP="00BD6073">
      <w:pPr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br w:type="page"/>
      </w:r>
    </w:p>
    <w:p w14:paraId="62C93871" w14:textId="21F82993" w:rsidR="00BD6073" w:rsidRPr="007574BA" w:rsidRDefault="00BD6073" w:rsidP="009A2DEA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15" w:name="_Toc64648747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Oceny </w:t>
      </w:r>
      <w:r w:rsidR="002A268E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Końcowej </w:t>
      </w: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Technologii po Etapie II</w:t>
      </w:r>
      <w:bookmarkEnd w:id="115"/>
    </w:p>
    <w:p w14:paraId="5C8740F5" w14:textId="738FE9C1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ramach </w:t>
      </w:r>
      <w:r w:rsidR="002A268E">
        <w:rPr>
          <w:sz w:val="22"/>
        </w:rPr>
        <w:t>O</w:t>
      </w:r>
      <w:r w:rsidR="00BE03C1">
        <w:rPr>
          <w:sz w:val="22"/>
        </w:rPr>
        <w:t>ceny</w:t>
      </w:r>
      <w:r w:rsidR="002A268E">
        <w:rPr>
          <w:sz w:val="22"/>
        </w:rPr>
        <w:t xml:space="preserve"> Końcowej</w:t>
      </w:r>
      <w:r w:rsidR="00BE03C1">
        <w:rPr>
          <w:sz w:val="22"/>
        </w:rPr>
        <w:t xml:space="preserve"> </w:t>
      </w:r>
      <w:r w:rsidR="00E942E7">
        <w:rPr>
          <w:sz w:val="22"/>
        </w:rPr>
        <w:t xml:space="preserve">Przedsięwzięcia po </w:t>
      </w:r>
      <w:r>
        <w:rPr>
          <w:sz w:val="22"/>
        </w:rPr>
        <w:t>Etap</w:t>
      </w:r>
      <w:r w:rsidR="00E942E7">
        <w:rPr>
          <w:sz w:val="22"/>
        </w:rPr>
        <w:t>ie</w:t>
      </w:r>
      <w:r>
        <w:rPr>
          <w:sz w:val="22"/>
        </w:rPr>
        <w:t xml:space="preserve"> II, Zamawiający dokona weryfikacji</w:t>
      </w:r>
      <w:r w:rsidR="00BE03C1">
        <w:rPr>
          <w:sz w:val="22"/>
        </w:rPr>
        <w:t xml:space="preserve"> złoż</w:t>
      </w:r>
      <w:r w:rsidR="00E942E7">
        <w:rPr>
          <w:sz w:val="22"/>
        </w:rPr>
        <w:t>onych</w:t>
      </w:r>
      <w:r w:rsidR="00BE03C1">
        <w:rPr>
          <w:sz w:val="22"/>
        </w:rPr>
        <w:t xml:space="preserve"> przez Wykonawcę (</w:t>
      </w:r>
      <w:r w:rsidR="006D26C8">
        <w:rPr>
          <w:sz w:val="22"/>
        </w:rPr>
        <w:t>Uczestników Przedsięwzięcia</w:t>
      </w:r>
      <w:r w:rsidR="00BE03C1">
        <w:rPr>
          <w:sz w:val="22"/>
        </w:rPr>
        <w:t xml:space="preserve">) </w:t>
      </w:r>
      <w:r>
        <w:rPr>
          <w:sz w:val="22"/>
        </w:rPr>
        <w:t xml:space="preserve">Wyników Etapu II </w:t>
      </w:r>
      <w:r w:rsidR="00BE03C1">
        <w:rPr>
          <w:sz w:val="22"/>
        </w:rPr>
        <w:t>wskazanych w Załączniku nr 4</w:t>
      </w:r>
      <w:r w:rsidR="00E942E7">
        <w:rPr>
          <w:sz w:val="22"/>
        </w:rPr>
        <w:t>.</w:t>
      </w:r>
      <w:r w:rsidR="00BE03C1">
        <w:rPr>
          <w:sz w:val="22"/>
        </w:rPr>
        <w:t xml:space="preserve"> </w:t>
      </w:r>
      <w:r w:rsidR="00E942E7">
        <w:rPr>
          <w:sz w:val="22"/>
        </w:rPr>
        <w:t>W</w:t>
      </w:r>
      <w:r>
        <w:rPr>
          <w:sz w:val="22"/>
        </w:rPr>
        <w:t xml:space="preserve"> ramach Testów Demonstratora Technologii</w:t>
      </w:r>
      <w:r w:rsidR="00E942E7">
        <w:rPr>
          <w:sz w:val="22"/>
        </w:rPr>
        <w:t>, Zamawiający zweryfikuje</w:t>
      </w:r>
      <w:r>
        <w:rPr>
          <w:sz w:val="22"/>
        </w:rPr>
        <w:t xml:space="preserve"> prawidłowość funkcjonowania i eksploa</w:t>
      </w:r>
      <w:r w:rsidR="00E9502E">
        <w:rPr>
          <w:sz w:val="22"/>
        </w:rPr>
        <w:t xml:space="preserve">tacji Demonstratora Technologii, spełnienie przez Demonstrator Technologii Wymagań Obligatoryjnych z Załącznika nr 1 </w:t>
      </w:r>
      <w:r>
        <w:rPr>
          <w:sz w:val="22"/>
        </w:rPr>
        <w:t xml:space="preserve">oraz </w:t>
      </w:r>
      <w:r w:rsidR="00E9502E">
        <w:rPr>
          <w:sz w:val="22"/>
        </w:rPr>
        <w:t>kompletność</w:t>
      </w:r>
      <w:r>
        <w:rPr>
          <w:sz w:val="22"/>
        </w:rPr>
        <w:t xml:space="preserve"> dokumentacji Demonstratora Technologii wg. pozycji z </w:t>
      </w:r>
      <w:r w:rsidRPr="001C3CC6">
        <w:rPr>
          <w:sz w:val="22"/>
        </w:rPr>
        <w:t>Tabeli </w:t>
      </w:r>
      <w:r w:rsidR="009A2DEA" w:rsidRPr="001C3CC6">
        <w:rPr>
          <w:sz w:val="22"/>
        </w:rPr>
        <w:t>9</w:t>
      </w:r>
      <w:r>
        <w:rPr>
          <w:sz w:val="22"/>
        </w:rPr>
        <w:t xml:space="preserve">: </w:t>
      </w:r>
    </w:p>
    <w:p w14:paraId="4BD3E526" w14:textId="77777777" w:rsidR="00BD6073" w:rsidRPr="00DF3316" w:rsidRDefault="00BD6073" w:rsidP="00BD6073">
      <w:pPr>
        <w:spacing w:after="160" w:line="276" w:lineRule="auto"/>
        <w:jc w:val="both"/>
        <w:rPr>
          <w:i/>
          <w:sz w:val="18"/>
        </w:rPr>
      </w:pPr>
    </w:p>
    <w:p w14:paraId="1B0ABD19" w14:textId="3A7C083A" w:rsidR="00BD6073" w:rsidRPr="000D188C" w:rsidRDefault="00BD6073" w:rsidP="00BD6073">
      <w:pPr>
        <w:spacing w:after="160" w:line="360" w:lineRule="auto"/>
        <w:jc w:val="both"/>
        <w:rPr>
          <w:i/>
          <w:sz w:val="18"/>
        </w:rPr>
      </w:pPr>
      <w:r w:rsidRPr="000D188C">
        <w:rPr>
          <w:i/>
          <w:sz w:val="18"/>
        </w:rPr>
        <w:t>Tabel</w:t>
      </w:r>
      <w:r>
        <w:rPr>
          <w:i/>
          <w:sz w:val="18"/>
        </w:rPr>
        <w:t xml:space="preserve">a </w:t>
      </w:r>
      <w:r w:rsidR="009A2DEA">
        <w:rPr>
          <w:i/>
          <w:sz w:val="18"/>
        </w:rPr>
        <w:t>9</w:t>
      </w:r>
      <w:r w:rsidRPr="000D188C">
        <w:rPr>
          <w:i/>
          <w:sz w:val="18"/>
        </w:rPr>
        <w:t xml:space="preserve">. </w:t>
      </w:r>
      <w:r>
        <w:rPr>
          <w:i/>
          <w:sz w:val="18"/>
        </w:rPr>
        <w:t>Kryteria weryfikacji Technologii w Etapie II</w:t>
      </w: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32"/>
        <w:gridCol w:w="1779"/>
        <w:gridCol w:w="2268"/>
        <w:gridCol w:w="4252"/>
        <w:gridCol w:w="1843"/>
      </w:tblGrid>
      <w:tr w:rsidR="00BD6073" w:rsidRPr="003F5364" w14:paraId="63E69F7A" w14:textId="77777777" w:rsidTr="00546797">
        <w:tc>
          <w:tcPr>
            <w:tcW w:w="632" w:type="dxa"/>
            <w:shd w:val="clear" w:color="auto" w:fill="C5E0B3" w:themeFill="accent6" w:themeFillTint="66"/>
          </w:tcPr>
          <w:p w14:paraId="060516D7" w14:textId="77777777" w:rsidR="00BD6073" w:rsidRPr="005F3F48" w:rsidRDefault="00BD6073" w:rsidP="00546797">
            <w:pPr>
              <w:pStyle w:val="Akapitzlist"/>
              <w:spacing w:after="160"/>
              <w:ind w:left="-104"/>
              <w:jc w:val="center"/>
            </w:pPr>
            <w:r w:rsidRPr="005F3F48">
              <w:rPr>
                <w:b/>
              </w:rPr>
              <w:t>L.p.</w:t>
            </w:r>
          </w:p>
        </w:tc>
        <w:tc>
          <w:tcPr>
            <w:tcW w:w="1779" w:type="dxa"/>
            <w:shd w:val="clear" w:color="auto" w:fill="C5E0B3" w:themeFill="accent6" w:themeFillTint="66"/>
          </w:tcPr>
          <w:p w14:paraId="0C49F6C6" w14:textId="77777777" w:rsidR="00BD6073" w:rsidRPr="003F5364" w:rsidRDefault="00BD6073" w:rsidP="00546797">
            <w:pPr>
              <w:spacing w:after="160"/>
              <w:jc w:val="center"/>
            </w:pPr>
            <w:r w:rsidRPr="003F5364">
              <w:rPr>
                <w:b/>
              </w:rPr>
              <w:t>Kategoria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0C8CB40B" w14:textId="77777777" w:rsidR="00BD6073" w:rsidRPr="00751E9C" w:rsidRDefault="00BD6073" w:rsidP="00546797">
            <w:pPr>
              <w:spacing w:after="160"/>
              <w:jc w:val="center"/>
              <w:rPr>
                <w:b/>
              </w:rPr>
            </w:pPr>
            <w:r w:rsidRPr="00751E9C">
              <w:rPr>
                <w:b/>
              </w:rPr>
              <w:t xml:space="preserve">Nazwa weryfikowanego Kryterium </w:t>
            </w:r>
          </w:p>
        </w:tc>
        <w:tc>
          <w:tcPr>
            <w:tcW w:w="4252" w:type="dxa"/>
            <w:shd w:val="clear" w:color="auto" w:fill="C5E0B3" w:themeFill="accent6" w:themeFillTint="66"/>
          </w:tcPr>
          <w:p w14:paraId="0CE3C09F" w14:textId="77777777" w:rsidR="00BD6073" w:rsidRPr="003F5364" w:rsidRDefault="00BD6073" w:rsidP="00546797">
            <w:pPr>
              <w:spacing w:after="160"/>
              <w:jc w:val="center"/>
              <w:rPr>
                <w:b/>
              </w:rPr>
            </w:pPr>
            <w:r w:rsidRPr="003F5364">
              <w:rPr>
                <w:b/>
              </w:rPr>
              <w:t xml:space="preserve">Opis weryfikowanego przez Zamawiającego kryterium </w:t>
            </w:r>
          </w:p>
          <w:p w14:paraId="18615733" w14:textId="77777777" w:rsidR="00BD6073" w:rsidRPr="003F5364" w:rsidRDefault="00BD6073" w:rsidP="00546797">
            <w:pPr>
              <w:spacing w:after="160"/>
              <w:jc w:val="center"/>
            </w:pP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95B0549" w14:textId="77777777" w:rsidR="00BD6073" w:rsidRPr="003F5364" w:rsidRDefault="00BD6073" w:rsidP="00546797">
            <w:pPr>
              <w:spacing w:after="160" w:line="276" w:lineRule="auto"/>
              <w:jc w:val="center"/>
              <w:rPr>
                <w:b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:rsidRPr="003F5364" w14:paraId="4376C6E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218102FC" w14:textId="77777777" w:rsidR="00BD6073" w:rsidRPr="005F3F48" w:rsidRDefault="00BD6073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D5C3418" w14:textId="77777777" w:rsidR="00BD6073" w:rsidRPr="003F5364" w:rsidRDefault="00BD6073" w:rsidP="00546797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05475F8E" w14:textId="76DDF976" w:rsidR="00BD6073" w:rsidRPr="00751E9C" w:rsidRDefault="00A046BF" w:rsidP="00A046BF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Wyniki Prac Etapu II </w:t>
            </w:r>
          </w:p>
        </w:tc>
        <w:tc>
          <w:tcPr>
            <w:tcW w:w="4252" w:type="dxa"/>
          </w:tcPr>
          <w:p w14:paraId="1E296E2E" w14:textId="60A94391" w:rsidR="00BD6073" w:rsidRPr="003F5364" w:rsidRDefault="00BD6073" w:rsidP="00546797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</w:t>
            </w:r>
            <w:r w:rsidR="00A046BF">
              <w:rPr>
                <w:rFonts w:eastAsia="Calibri"/>
              </w:rPr>
              <w:t>sprawdzi, czy Wykonawca złożył wszystkie wymagane zgodnie z rozdziałem 3.3. w Załączniku nr 4 Wyniki Prac Etapu II.</w:t>
            </w:r>
          </w:p>
          <w:p w14:paraId="367498E7" w14:textId="77777777" w:rsidR="00BD6073" w:rsidRPr="003F5364" w:rsidDel="00913DAC" w:rsidRDefault="00BD6073" w:rsidP="00546797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21AA69E" w14:textId="77777777" w:rsidR="00BD6073" w:rsidRPr="003F5364" w:rsidRDefault="00BD6073" w:rsidP="00546797">
            <w:pPr>
              <w:spacing w:after="160" w:line="276" w:lineRule="auto"/>
              <w:jc w:val="center"/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1A76582C" w14:textId="77777777" w:rsidTr="00546797">
        <w:tc>
          <w:tcPr>
            <w:tcW w:w="632" w:type="dxa"/>
            <w:shd w:val="clear" w:color="auto" w:fill="E2EFD9" w:themeFill="accent6" w:themeFillTint="33"/>
          </w:tcPr>
          <w:p w14:paraId="13EE351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47691BC" w14:textId="6522D37F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43C1BADB" w14:textId="0418A4B4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Weryfikacja Demonstratora Technologii</w:t>
            </w:r>
          </w:p>
        </w:tc>
        <w:tc>
          <w:tcPr>
            <w:tcW w:w="4252" w:type="dxa"/>
          </w:tcPr>
          <w:p w14:paraId="407340A4" w14:textId="27DA4310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przeprowadzi przed rozruchem Demonstratora weryfikację spełnienia przez Demonstrator Wymogów Obligatoryjnych oznaczonych w Załączniku nr 1 numerami: </w:t>
            </w:r>
          </w:p>
          <w:p w14:paraId="2083B6B6" w14:textId="04246C77" w:rsidR="00751E9C" w:rsidRDefault="00E9502E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1.5, </w:t>
            </w:r>
            <w:r w:rsidR="00751E9C">
              <w:rPr>
                <w:rFonts w:eastAsia="Calibri"/>
              </w:rPr>
              <w:t xml:space="preserve">1.7., 1.10.-1.26., 1.28.-1.36., 1.38.-1.39. </w:t>
            </w:r>
          </w:p>
          <w:p w14:paraId="7A2A2A10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E9CA518" w14:textId="78052381" w:rsidR="00751E9C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14B7A3F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EBA4F89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C8A01A8" w14:textId="77777777" w:rsidR="00751E9C" w:rsidRPr="003F5364" w:rsidDel="00634D1D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56E3711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Rozruch Demonstratora Technologii</w:t>
            </w:r>
          </w:p>
        </w:tc>
        <w:tc>
          <w:tcPr>
            <w:tcW w:w="4252" w:type="dxa"/>
          </w:tcPr>
          <w:p w14:paraId="10434106" w14:textId="6BAC58EF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sprawdzi, czy Wykonawca uzyskał </w:t>
            </w:r>
            <w:r w:rsidR="00395FA6">
              <w:rPr>
                <w:rFonts w:eastAsia="Calibri"/>
              </w:rPr>
              <w:t>w</w:t>
            </w:r>
            <w:r w:rsidRPr="003F5364">
              <w:rPr>
                <w:rFonts w:eastAsia="Calibri"/>
              </w:rPr>
              <w:t xml:space="preserve"> Demo</w:t>
            </w:r>
            <w:r w:rsidR="00D647D3">
              <w:rPr>
                <w:rFonts w:eastAsia="Calibri"/>
              </w:rPr>
              <w:t xml:space="preserve">nstratorze Technologii średnią produkcję biogazu </w:t>
            </w:r>
            <w:r w:rsidRPr="003F5364">
              <w:rPr>
                <w:rFonts w:eastAsia="Calibri"/>
              </w:rPr>
              <w:t xml:space="preserve">w fazie rozruchu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na poziomie </w:t>
            </w:r>
            <w:r w:rsidR="00395FA6" w:rsidRPr="00F35CDE">
              <w:rPr>
                <w:rFonts w:eastAsia="Calibri"/>
                <w:shd w:val="clear" w:color="auto" w:fill="FFFFFF" w:themeFill="background1"/>
              </w:rPr>
              <w:t xml:space="preserve">minimum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85% </w:t>
            </w:r>
            <w:r w:rsidR="00D647D3">
              <w:rPr>
                <w:rFonts w:eastAsia="Calibri"/>
                <w:shd w:val="clear" w:color="auto" w:fill="FFFFFF" w:themeFill="background1"/>
              </w:rPr>
              <w:t xml:space="preserve">produkcji biogazu </w:t>
            </w:r>
            <w:r w:rsidRPr="00F35CDE">
              <w:rPr>
                <w:rFonts w:eastAsia="Calibri"/>
                <w:shd w:val="clear" w:color="auto" w:fill="FFFFFF" w:themeFill="background1"/>
              </w:rPr>
              <w:t>Demonstratora Technologii</w:t>
            </w:r>
            <w:r>
              <w:rPr>
                <w:rFonts w:eastAsia="Calibri"/>
              </w:rPr>
              <w:t xml:space="preserve"> określonej w punkcie 1.8</w:t>
            </w:r>
            <w:r w:rsidRPr="003F5364">
              <w:rPr>
                <w:rFonts w:eastAsia="Calibri"/>
              </w:rPr>
              <w:t xml:space="preserve">. w Załączniku nr 1 i utrzymał tą średnią </w:t>
            </w:r>
            <w:r w:rsidR="00D647D3">
              <w:rPr>
                <w:rFonts w:eastAsia="Calibri"/>
              </w:rPr>
              <w:t>produkcję</w:t>
            </w:r>
            <w:r w:rsidRPr="003F5364">
              <w:rPr>
                <w:rFonts w:eastAsia="Calibri"/>
              </w:rPr>
              <w:t xml:space="preserve"> przez okres minimum 30 kolejnych dni.</w:t>
            </w:r>
          </w:p>
          <w:p w14:paraId="7F223F58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FE50DB3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1C90245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9ACFED5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7CB93699" w14:textId="05B53DC2" w:rsidR="00A07C38" w:rsidRPr="003F5364" w:rsidRDefault="00A07C38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68708A49" w14:textId="551E5E19" w:rsidR="00A07C38" w:rsidRPr="00751E9C" w:rsidRDefault="00E9502E" w:rsidP="00E9502E">
            <w:pPr>
              <w:spacing w:after="160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Sterowanie Procesem Technologicznym</w:t>
            </w:r>
          </w:p>
        </w:tc>
        <w:tc>
          <w:tcPr>
            <w:tcW w:w="4252" w:type="dxa"/>
          </w:tcPr>
          <w:p w14:paraId="4075F25A" w14:textId="7E201728" w:rsidR="00A07C38" w:rsidRPr="003F5364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Wykonawca </w:t>
            </w:r>
            <w:r w:rsidR="00E9502E">
              <w:rPr>
                <w:rFonts w:eastAsia="Calibri"/>
              </w:rPr>
              <w:t xml:space="preserve">nadzoruje Proces Technologiczny systemem np. typu SCADA zapewniającym funkcjonalności zgodnie z wymaganiem nr 1.6. oraz 1.42. z Załącznika nr 1. </w:t>
            </w:r>
          </w:p>
        </w:tc>
        <w:tc>
          <w:tcPr>
            <w:tcW w:w="1843" w:type="dxa"/>
          </w:tcPr>
          <w:p w14:paraId="07DF4CC0" w14:textId="160E0A03" w:rsidR="00A07C38" w:rsidRPr="00061D65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44BA35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17E973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07CB87B" w14:textId="77777777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BBE1ECD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Jakość </w:t>
            </w:r>
            <w:proofErr w:type="spellStart"/>
            <w:r w:rsidRPr="00751E9C">
              <w:rPr>
                <w:rFonts w:eastAsia="Calibri"/>
                <w:b/>
              </w:rPr>
              <w:t>biometanu</w:t>
            </w:r>
            <w:proofErr w:type="spellEnd"/>
          </w:p>
        </w:tc>
        <w:tc>
          <w:tcPr>
            <w:tcW w:w="4252" w:type="dxa"/>
          </w:tcPr>
          <w:p w14:paraId="37B06954" w14:textId="3385EBD4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wymaga złożenia potwierdzenia jakości produkowanego w Demonstratorze Technologii </w:t>
            </w:r>
            <w:proofErr w:type="spellStart"/>
            <w:r w:rsidRPr="003F5364">
              <w:rPr>
                <w:rFonts w:eastAsia="Calibri"/>
              </w:rPr>
              <w:t>biometanu</w:t>
            </w:r>
            <w:proofErr w:type="spellEnd"/>
            <w:r w:rsidRPr="003F5364">
              <w:rPr>
                <w:rFonts w:eastAsia="Calibri"/>
              </w:rPr>
              <w:t xml:space="preserve"> poprzez analizę w akredytowanym laboratorium w szczególności parametrów wymienionych w pkt. 1.3. Tabeli nr 1 </w:t>
            </w:r>
            <w:r>
              <w:rPr>
                <w:rFonts w:eastAsia="Calibri"/>
              </w:rPr>
              <w:t xml:space="preserve">z Załącznika nr 1 do Regulaminu (lub, jeśli Wykonawca zadeklarował spełnienie Wymagania Opcjonalnego „Ciepło spalania </w:t>
            </w:r>
            <w:proofErr w:type="spellStart"/>
            <w:r>
              <w:rPr>
                <w:rFonts w:eastAsia="Calibri"/>
              </w:rPr>
              <w:t>biometanu</w:t>
            </w:r>
            <w:proofErr w:type="spellEnd"/>
            <w:r>
              <w:rPr>
                <w:rFonts w:eastAsia="Calibri"/>
              </w:rPr>
              <w:t>” – parametrów wymienionych w punkcie 3.4. Tabeli nr 3 z Załącznika nr 1).</w:t>
            </w:r>
          </w:p>
          <w:p w14:paraId="05C5809A" w14:textId="77777777" w:rsidR="00751E9C" w:rsidRPr="003F5364" w:rsidRDefault="00751E9C" w:rsidP="00751E9C">
            <w:pPr>
              <w:rPr>
                <w:rFonts w:eastAsia="Calibri"/>
              </w:rPr>
            </w:pPr>
          </w:p>
          <w:p w14:paraId="04E3598F" w14:textId="4307762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Jakość produkowanego w Demonstratorze Technologii </w:t>
            </w:r>
            <w:proofErr w:type="spellStart"/>
            <w:r w:rsidRPr="003F5364">
              <w:rPr>
                <w:rFonts w:eastAsia="Calibri"/>
              </w:rPr>
              <w:t>biometanu</w:t>
            </w:r>
            <w:proofErr w:type="spellEnd"/>
            <w:r w:rsidRPr="003F5364">
              <w:rPr>
                <w:rFonts w:eastAsia="Calibri"/>
              </w:rPr>
              <w:t xml:space="preserve"> ma być także potwierdzona jako prawidłowa przez P</w:t>
            </w:r>
            <w:r w:rsidR="008E78D1">
              <w:rPr>
                <w:rFonts w:eastAsia="Calibri"/>
              </w:rPr>
              <w:t xml:space="preserve">olską </w:t>
            </w:r>
            <w:r w:rsidRPr="003F5364">
              <w:rPr>
                <w:rFonts w:eastAsia="Calibri"/>
              </w:rPr>
              <w:t>S</w:t>
            </w:r>
            <w:r w:rsidR="008E78D1">
              <w:rPr>
                <w:rFonts w:eastAsia="Calibri"/>
              </w:rPr>
              <w:t xml:space="preserve">półkę </w:t>
            </w:r>
            <w:r w:rsidRPr="003F5364">
              <w:rPr>
                <w:rFonts w:eastAsia="Calibri"/>
              </w:rPr>
              <w:t>G</w:t>
            </w:r>
            <w:r w:rsidR="008E78D1">
              <w:rPr>
                <w:rFonts w:eastAsia="Calibri"/>
              </w:rPr>
              <w:t>azownictwa Sp. z o. o</w:t>
            </w:r>
            <w:r w:rsidRPr="003F5364">
              <w:rPr>
                <w:rFonts w:eastAsia="Calibri"/>
              </w:rPr>
              <w:t>. Potwierdzenie to ma zostać złożone Zamawiającemu.</w:t>
            </w:r>
          </w:p>
          <w:p w14:paraId="0A91D1C8" w14:textId="59AACFA2" w:rsidR="00751E9C" w:rsidRPr="003F5364" w:rsidDel="00913DAC" w:rsidRDefault="00751E9C" w:rsidP="00246ACD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729A92B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8B5C8B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4C6672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5A70D4A8" w14:textId="02BE1199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59B0A6C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Ekwiwalent mocy elektrycznej Demonstratora Technologii</w:t>
            </w:r>
          </w:p>
        </w:tc>
        <w:tc>
          <w:tcPr>
            <w:tcW w:w="4252" w:type="dxa"/>
          </w:tcPr>
          <w:p w14:paraId="0B49FF24" w14:textId="7DE55D35" w:rsidR="00751E9C" w:rsidRDefault="00751E9C" w:rsidP="0061258F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aby </w:t>
            </w:r>
            <w:r w:rsidR="00D647D3">
              <w:rPr>
                <w:rFonts w:eastAsia="Calibri"/>
              </w:rPr>
              <w:t>produkcja biogazu</w:t>
            </w:r>
            <w:r w:rsidR="0061258F" w:rsidRPr="003F5364"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 xml:space="preserve">brutto </w:t>
            </w:r>
            <w:r w:rsidRPr="003F5364">
              <w:rPr>
                <w:rFonts w:eastAsia="Calibri"/>
              </w:rPr>
              <w:t xml:space="preserve">Demonstratora Technologii była ekwiwalentem mocy elektrycznej </w:t>
            </w:r>
            <w:r w:rsidRPr="0039472E">
              <w:rPr>
                <w:rFonts w:eastAsia="Calibri"/>
              </w:rPr>
              <w:t>499</w:t>
            </w:r>
            <w:r>
              <w:rPr>
                <w:rFonts w:eastAsia="Calibri"/>
              </w:rPr>
              <w:t xml:space="preserve"> kW w granicy </w:t>
            </w:r>
            <w:r w:rsidR="005F5A15">
              <w:rPr>
                <w:rFonts w:eastAsia="Calibri"/>
              </w:rPr>
              <w:t>T</w:t>
            </w:r>
            <w:r>
              <w:rPr>
                <w:rFonts w:eastAsia="Calibri"/>
              </w:rPr>
              <w:t>olerancji</w:t>
            </w:r>
            <w:r w:rsidR="00406E0D">
              <w:rPr>
                <w:rFonts w:eastAsia="Calibri"/>
              </w:rPr>
              <w:t xml:space="preserve"> </w:t>
            </w:r>
            <w:r w:rsidR="005F5A15">
              <w:rPr>
                <w:rFonts w:eastAsia="Calibri"/>
              </w:rPr>
              <w:t>T</w:t>
            </w:r>
            <w:r w:rsidR="00406E0D">
              <w:rPr>
                <w:rFonts w:eastAsia="Calibri"/>
              </w:rPr>
              <w:t>echnologicznej</w:t>
            </w:r>
            <w:r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>(</w:t>
            </w:r>
            <w:r>
              <w:rPr>
                <w:rFonts w:eastAsia="Calibri"/>
              </w:rPr>
              <w:t>-5</w:t>
            </w:r>
            <w:r w:rsidR="00406E0D">
              <w:rPr>
                <w:rFonts w:eastAsia="Calibri"/>
              </w:rPr>
              <w:t>)</w:t>
            </w:r>
            <w:r>
              <w:rPr>
                <w:rFonts w:eastAsia="Calibri"/>
              </w:rPr>
              <w:t>%</w:t>
            </w:r>
            <w:r w:rsidR="00CC45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zgodnie z pkt. 1.8</w:t>
            </w:r>
            <w:r w:rsidRPr="003F5364">
              <w:rPr>
                <w:rFonts w:eastAsia="Calibri"/>
              </w:rPr>
              <w:t xml:space="preserve"> w Załączniku nr 1 do Regulaminu.</w:t>
            </w:r>
          </w:p>
          <w:p w14:paraId="17EB9F76" w14:textId="4B154D79" w:rsidR="00CC45C9" w:rsidRPr="003F5364" w:rsidRDefault="00CC45C9" w:rsidP="0061258F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513D9F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6C3372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0E2DB8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A0D3804" w14:textId="28BD0A98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582AC718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proofErr w:type="spellStart"/>
            <w:r w:rsidRPr="00751E9C">
              <w:rPr>
                <w:rFonts w:eastAsia="Calibri"/>
                <w:b/>
              </w:rPr>
              <w:t>Bezodorowość</w:t>
            </w:r>
            <w:proofErr w:type="spellEnd"/>
            <w:r w:rsidRPr="00751E9C">
              <w:rPr>
                <w:rFonts w:eastAsia="Calibri"/>
                <w:b/>
              </w:rPr>
              <w:t xml:space="preserve"> Technologii</w:t>
            </w:r>
          </w:p>
        </w:tc>
        <w:tc>
          <w:tcPr>
            <w:tcW w:w="4252" w:type="dxa"/>
          </w:tcPr>
          <w:p w14:paraId="7C24D528" w14:textId="16B4876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sprawdzi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czy wszystkie urządzenia </w:t>
            </w:r>
            <w:r w:rsidR="0061258F">
              <w:rPr>
                <w:rFonts w:eastAsia="Calibri"/>
              </w:rPr>
              <w:t xml:space="preserve">i obiekty </w:t>
            </w:r>
            <w:r w:rsidRPr="003F5364">
              <w:rPr>
                <w:rFonts w:eastAsia="Calibri"/>
              </w:rPr>
              <w:t>zaproponowane w Proje</w:t>
            </w:r>
            <w:r>
              <w:rPr>
                <w:rFonts w:eastAsia="Calibri"/>
              </w:rPr>
              <w:t xml:space="preserve">kcie Demonstratora Technologii </w:t>
            </w:r>
            <w:r w:rsidRPr="003F5364">
              <w:rPr>
                <w:rFonts w:eastAsia="Calibri"/>
              </w:rPr>
              <w:t xml:space="preserve">danego Wykonawcy zostały zainstalowane na potrzeby zapewnienia </w:t>
            </w:r>
            <w:proofErr w:type="spellStart"/>
            <w:r w:rsidRPr="003F5364">
              <w:rPr>
                <w:rFonts w:eastAsia="Calibri"/>
              </w:rPr>
              <w:t>bezodorowości</w:t>
            </w:r>
            <w:proofErr w:type="spellEnd"/>
            <w:r w:rsidRPr="003F5364">
              <w:rPr>
                <w:rFonts w:eastAsia="Calibri"/>
              </w:rPr>
              <w:t xml:space="preserve"> oraz czy wszystkie urządzenia</w:t>
            </w:r>
            <w:r w:rsidR="0061258F">
              <w:rPr>
                <w:rFonts w:eastAsia="Calibri"/>
              </w:rPr>
              <w:t xml:space="preserve"> i obiekty</w:t>
            </w:r>
            <w:r w:rsidRPr="003F5364">
              <w:rPr>
                <w:rFonts w:eastAsia="Calibri"/>
              </w:rPr>
              <w:t xml:space="preserve"> działają poprawnie, w celu zapewnienia Kryterium „</w:t>
            </w:r>
            <w:proofErr w:type="spellStart"/>
            <w:r w:rsidRPr="003F5364">
              <w:rPr>
                <w:rFonts w:eastAsia="Calibri"/>
              </w:rPr>
              <w:t>Bezodorowość</w:t>
            </w:r>
            <w:proofErr w:type="spellEnd"/>
            <w:r w:rsidRPr="003F5364">
              <w:rPr>
                <w:rFonts w:eastAsia="Calibri"/>
              </w:rPr>
              <w:t xml:space="preserve"> Technologii” (pkt. 1.2 w Załączniku nr 1 do Regulaminu).</w:t>
            </w:r>
          </w:p>
          <w:p w14:paraId="2C125FE3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7F540C9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724F295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1C822C2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5EA4CDF" w14:textId="0A5AB6BD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7893E7D1" w14:textId="79709756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Uniwersalność substratowa </w:t>
            </w:r>
            <w:r w:rsidR="00391D74">
              <w:rPr>
                <w:rFonts w:eastAsia="Calibri"/>
                <w:b/>
              </w:rPr>
              <w:t>Technologii</w:t>
            </w:r>
          </w:p>
        </w:tc>
        <w:tc>
          <w:tcPr>
            <w:tcW w:w="4252" w:type="dxa"/>
          </w:tcPr>
          <w:p w14:paraId="5D3130D7" w14:textId="2C287805" w:rsidR="00751E9C" w:rsidRPr="003F5364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zapewnia uniwersalność substratową zgodnie z wymaganiem nr 1.1. w Załączniku nr 1. </w:t>
            </w:r>
          </w:p>
        </w:tc>
        <w:tc>
          <w:tcPr>
            <w:tcW w:w="1843" w:type="dxa"/>
          </w:tcPr>
          <w:p w14:paraId="432B81F2" w14:textId="1841BFC4" w:rsidR="00751E9C" w:rsidRPr="00930E73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694F77C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FC171B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B339D52" w14:textId="6C5EF876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46271CBE" w14:textId="70BBA11E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2" w:type="dxa"/>
          </w:tcPr>
          <w:p w14:paraId="2445DE3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jest samowystarczalny energetycznie w trakcie eksploatacji, zgodnie z wymaganiem nr 1.4. w Załączniku nr 1. </w:t>
            </w:r>
          </w:p>
          <w:p w14:paraId="6BB5C3C2" w14:textId="40695746" w:rsidR="00751E9C" w:rsidRPr="00D807B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7558C376" w14:textId="330D3F1A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28E956E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0D09FE0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1E922347" w14:textId="52FF1BD3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67601888" w14:textId="175FA1FC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Mikrobiologia oraz </w:t>
            </w:r>
            <w:r w:rsidRPr="00751E9C">
              <w:rPr>
                <w:b/>
                <w:bCs/>
              </w:rPr>
              <w:t>zanieczyszczenia masy pofermentacyjnej</w:t>
            </w:r>
          </w:p>
        </w:tc>
        <w:tc>
          <w:tcPr>
            <w:tcW w:w="4252" w:type="dxa"/>
          </w:tcPr>
          <w:p w14:paraId="7159A58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masa </w:t>
            </w:r>
            <w:proofErr w:type="spellStart"/>
            <w:r>
              <w:rPr>
                <w:rFonts w:eastAsia="Calibri"/>
              </w:rPr>
              <w:t>profermentacyjna</w:t>
            </w:r>
            <w:proofErr w:type="spellEnd"/>
            <w:r>
              <w:rPr>
                <w:rFonts w:eastAsia="Calibri"/>
              </w:rPr>
              <w:t xml:space="preserve"> produkowana w Procesie Technologicznym Demonstratora Technologii spełnia wymagania zgodnie z wymaganiem nr 1.9. w Załączniku nr 1.</w:t>
            </w:r>
          </w:p>
          <w:p w14:paraId="6C9A0D05" w14:textId="476B1035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6CF25D11" w14:textId="1E3A9806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50403B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3765F4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E4F4BE2" w14:textId="6C51582E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31EFBE3" w14:textId="3B90AE1A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b/>
              </w:rPr>
              <w:t>Skład biogazu oraz zanieczyszczenia biogazu</w:t>
            </w:r>
          </w:p>
        </w:tc>
        <w:tc>
          <w:tcPr>
            <w:tcW w:w="4252" w:type="dxa"/>
          </w:tcPr>
          <w:p w14:paraId="20F11DBC" w14:textId="6AB49F67" w:rsidR="00EA4BA8" w:rsidRPr="003F5364" w:rsidRDefault="00EA4BA8" w:rsidP="00EA4BA8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 złożenia potwierdzenia jakości produkowanego w Demo</w:t>
            </w:r>
            <w:r>
              <w:rPr>
                <w:rFonts w:eastAsia="Calibri"/>
              </w:rPr>
              <w:t>nstratorze Technologii biogazu</w:t>
            </w:r>
            <w:r w:rsidRPr="003F5364">
              <w:rPr>
                <w:rFonts w:eastAsia="Calibri"/>
              </w:rPr>
              <w:t xml:space="preserve"> poprzez ana</w:t>
            </w:r>
            <w:r w:rsidR="00CC45C9">
              <w:rPr>
                <w:rFonts w:eastAsia="Calibri"/>
              </w:rPr>
              <w:t>lizę w zewnętrznym</w:t>
            </w:r>
            <w:r w:rsidRPr="003F5364">
              <w:rPr>
                <w:rFonts w:eastAsia="Calibri"/>
              </w:rPr>
              <w:t xml:space="preserve"> laboratorium</w:t>
            </w:r>
            <w:r w:rsidR="00D169F5">
              <w:rPr>
                <w:rFonts w:eastAsia="Calibri"/>
              </w:rPr>
              <w:t>, w celu potwierdzenia spełnienia parametrów biogazu stawianych w DTR urządzeń wykorzystujących biogaz w Demonstratorze Technologii.</w:t>
            </w:r>
          </w:p>
          <w:p w14:paraId="54007B16" w14:textId="77777777" w:rsidR="00EA4BA8" w:rsidRDefault="00EA4BA8" w:rsidP="00751E9C">
            <w:pPr>
              <w:rPr>
                <w:rFonts w:eastAsia="Calibri"/>
              </w:rPr>
            </w:pPr>
          </w:p>
          <w:p w14:paraId="09E9E829" w14:textId="5C701C74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sprawdzi, czy produkowany w Procesie Technologicznym Demonstratora Technologii biogaz spełnia wymagania zgodnie z wymaganiem nr 1.41. w Załączniku nr 1.</w:t>
            </w:r>
          </w:p>
          <w:p w14:paraId="46B204B0" w14:textId="0901175C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66AA9E2" w14:textId="48E6CDE9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0D483E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02A4F7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467F8AD2" w14:textId="1C1899BA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25FD7421" w14:textId="6D64F0F4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 metanu</w:t>
            </w:r>
          </w:p>
        </w:tc>
        <w:tc>
          <w:tcPr>
            <w:tcW w:w="4252" w:type="dxa"/>
          </w:tcPr>
          <w:p w14:paraId="68E781D0" w14:textId="671D3EEB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dokona weryfikacji, czy Demonstrator Technologii wykazuje zadeklarowaną przez Wykonawcę Wydajność produkcji metanu.</w:t>
            </w:r>
          </w:p>
          <w:p w14:paraId="075CE7AA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23017C9" w14:textId="7B05B2B4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410E2F2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66E93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7CCD79D" w14:textId="3A6605CF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878968D" w14:textId="09C8C7C3" w:rsidR="00751E9C" w:rsidRDefault="00563059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</w:t>
            </w:r>
            <w:r w:rsidR="00751E9C">
              <w:rPr>
                <w:b/>
              </w:rPr>
              <w:t xml:space="preserve"> </w:t>
            </w:r>
            <w:proofErr w:type="spellStart"/>
            <w:r w:rsidR="00751E9C">
              <w:rPr>
                <w:b/>
              </w:rPr>
              <w:t>biometanu</w:t>
            </w:r>
            <w:proofErr w:type="spellEnd"/>
          </w:p>
        </w:tc>
        <w:tc>
          <w:tcPr>
            <w:tcW w:w="4252" w:type="dxa"/>
          </w:tcPr>
          <w:p w14:paraId="38470014" w14:textId="2B3D4CA8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Demonstrator Technologii wykazuje </w:t>
            </w:r>
            <w:r w:rsidR="00563059">
              <w:rPr>
                <w:rFonts w:eastAsia="Calibri"/>
              </w:rPr>
              <w:t>zadeklarowaną przez Wykonawcę wydajność</w:t>
            </w:r>
            <w:r>
              <w:rPr>
                <w:rFonts w:eastAsia="Calibri"/>
              </w:rPr>
              <w:t xml:space="preserve"> produkcji </w:t>
            </w:r>
            <w:proofErr w:type="spellStart"/>
            <w:r>
              <w:rPr>
                <w:rFonts w:eastAsia="Calibri"/>
              </w:rPr>
              <w:t>biometanu</w:t>
            </w:r>
            <w:proofErr w:type="spellEnd"/>
            <w:r w:rsidR="00406E0D">
              <w:rPr>
                <w:rFonts w:eastAsia="Calibri"/>
              </w:rPr>
              <w:t xml:space="preserve"> (po odjęciu biogazu kierowanego na potrzeby własne)</w:t>
            </w:r>
            <w:r>
              <w:rPr>
                <w:rFonts w:eastAsia="Calibri"/>
              </w:rPr>
              <w:t>.</w:t>
            </w:r>
          </w:p>
          <w:p w14:paraId="05346403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ED70D3" w14:textId="639FCCE6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B4E29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BEEC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AD4BDE9" w14:textId="1652BB75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0E865729" w14:textId="1D912149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Wymagania O</w:t>
            </w:r>
            <w:r w:rsidR="00391D74">
              <w:rPr>
                <w:b/>
              </w:rPr>
              <w:t>pcjonalne</w:t>
            </w:r>
          </w:p>
        </w:tc>
        <w:tc>
          <w:tcPr>
            <w:tcW w:w="4252" w:type="dxa"/>
          </w:tcPr>
          <w:p w14:paraId="3E3905E6" w14:textId="1269FC33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W przypadku, jeśli Wykonawca deklarował spełnienie Wymagań Opcjonalnych, Zamawiający dokona weryfikacji ich uwzględnienia w Demonstratorze Technologii oraz spełnienia wymagań zgodnie z Tabelą 3 w Załączniku nr 1.</w:t>
            </w:r>
          </w:p>
          <w:p w14:paraId="52CA6642" w14:textId="7C114961" w:rsidR="004376A7" w:rsidRDefault="004376A7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9C1CBD1" w14:textId="0C35CBAD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4EA96813" w14:textId="77777777" w:rsidTr="00546797">
        <w:tc>
          <w:tcPr>
            <w:tcW w:w="632" w:type="dxa"/>
            <w:shd w:val="clear" w:color="auto" w:fill="E2EFD9" w:themeFill="accent6" w:themeFillTint="33"/>
          </w:tcPr>
          <w:p w14:paraId="0C6E6CD9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35274D6" w14:textId="380C83E6" w:rsidR="00A07C38" w:rsidRDefault="00A07C38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>Odbiór Demonstratora</w:t>
            </w:r>
          </w:p>
        </w:tc>
        <w:tc>
          <w:tcPr>
            <w:tcW w:w="2268" w:type="dxa"/>
          </w:tcPr>
          <w:p w14:paraId="0D58EB78" w14:textId="18515E2D" w:rsidR="00A07C38" w:rsidRDefault="00A07C38" w:rsidP="00751E9C">
            <w:pPr>
              <w:spacing w:after="160"/>
              <w:rPr>
                <w:b/>
              </w:rPr>
            </w:pPr>
            <w:r>
              <w:rPr>
                <w:b/>
              </w:rPr>
              <w:t>Gwarancja i szkolenia</w:t>
            </w:r>
          </w:p>
        </w:tc>
        <w:tc>
          <w:tcPr>
            <w:tcW w:w="4252" w:type="dxa"/>
          </w:tcPr>
          <w:p w14:paraId="274E1724" w14:textId="7805C0AD" w:rsidR="00A07C38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Wykonawca udzielił Partnerowi Strategicznemu gwarancji </w:t>
            </w:r>
            <w:r w:rsidR="00E9502E">
              <w:rPr>
                <w:rFonts w:eastAsia="Calibri"/>
              </w:rPr>
              <w:t>na Demonstrator Technologii zgodnie z wymaganiem nr 1.27. z Załącznika nr 1 oraz czy przeprowadził szkolenia dla Partnera Strategicznego zgodnie z wymaganiem nr 1.37. z Załącznika nr 1.</w:t>
            </w:r>
          </w:p>
        </w:tc>
        <w:tc>
          <w:tcPr>
            <w:tcW w:w="1843" w:type="dxa"/>
          </w:tcPr>
          <w:p w14:paraId="79DA8190" w14:textId="059C73AA" w:rsidR="00A07C38" w:rsidRPr="00D839A1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3A270492" w14:textId="77777777" w:rsidR="00BD6073" w:rsidRPr="00EC031F" w:rsidRDefault="00BD6073" w:rsidP="00BD6073">
      <w:pPr>
        <w:spacing w:after="160" w:line="259" w:lineRule="auto"/>
        <w:jc w:val="both"/>
        <w:rPr>
          <w:b/>
          <w:sz w:val="22"/>
        </w:rPr>
      </w:pPr>
    </w:p>
    <w:p w14:paraId="317D7608" w14:textId="77777777" w:rsidR="00BD6073" w:rsidRPr="007574BA" w:rsidRDefault="00BD6073" w:rsidP="00BD6073">
      <w:pPr>
        <w:keepNext/>
        <w:keepLines/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</w:p>
    <w:p w14:paraId="00012546" w14:textId="77777777" w:rsidR="00887FF5" w:rsidRPr="00BD6073" w:rsidRDefault="00887FF5" w:rsidP="00BD6073"/>
    <w:sectPr w:rsidR="00887FF5" w:rsidRPr="00BD6073" w:rsidSect="0028792D">
      <w:headerReference w:type="default" r:id="rId16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8BD805" w16cex:dateUtc="2020-12-22T01:27:00Z"/>
  <w16cex:commentExtensible w16cex:durableId="300F5682" w16cex:dateUtc="2020-12-22T23:42:46.56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6CB8AB" w16cid:durableId="238BD805"/>
  <w16cid:commentId w16cid:paraId="422F5230" w16cid:durableId="51AE5653"/>
  <w16cid:commentId w16cid:paraId="1F9A578E" w16cid:durableId="238BD5AB"/>
  <w16cid:commentId w16cid:paraId="6A67426C" w16cid:durableId="238BD5AC"/>
  <w16cid:commentId w16cid:paraId="04A9D0DE" w16cid:durableId="238BD5AD"/>
  <w16cid:commentId w16cid:paraId="60958EA6" w16cid:durableId="238BD5AF"/>
  <w16cid:commentId w16cid:paraId="73E6A998" w16cid:durableId="22428536"/>
  <w16cid:commentId w16cid:paraId="73051A36" w16cid:durableId="1685E464"/>
  <w16cid:commentId w16cid:paraId="1F1D1A96" w16cid:durableId="300F5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33614" w14:textId="77777777" w:rsidR="00DF703A" w:rsidRDefault="00DF703A" w:rsidP="004F7003">
      <w:r>
        <w:separator/>
      </w:r>
    </w:p>
  </w:endnote>
  <w:endnote w:type="continuationSeparator" w:id="0">
    <w:p w14:paraId="6CA64842" w14:textId="77777777" w:rsidR="00DF703A" w:rsidRDefault="00DF703A" w:rsidP="004F7003">
      <w:r>
        <w:continuationSeparator/>
      </w:r>
    </w:p>
  </w:endnote>
  <w:endnote w:type="continuationNotice" w:id="1">
    <w:p w14:paraId="1FD98A92" w14:textId="77777777" w:rsidR="00DF703A" w:rsidRDefault="00DF7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1E3E9" w14:textId="77777777" w:rsidR="00256654" w:rsidRDefault="002566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383C6D31" w:rsidR="00325ACC" w:rsidRPr="00B64DBA" w:rsidRDefault="00325ACC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8B67A2">
      <w:rPr>
        <w:rFonts w:ascii="Calibri Light" w:hAnsi="Calibri Light" w:cs="Calibri Light"/>
        <w:b/>
        <w:bCs/>
        <w:noProof/>
        <w:sz w:val="20"/>
        <w:szCs w:val="20"/>
      </w:rPr>
      <w:t>20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8B67A2">
      <w:rPr>
        <w:rFonts w:ascii="Calibri Light" w:hAnsi="Calibri Light" w:cs="Calibri Light"/>
        <w:b/>
        <w:bCs/>
        <w:noProof/>
        <w:sz w:val="20"/>
        <w:szCs w:val="20"/>
      </w:rPr>
      <w:t>44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325ACC" w:rsidRDefault="00325A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E6720" w14:textId="77777777" w:rsidR="00256654" w:rsidRDefault="00256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0030B" w14:textId="77777777" w:rsidR="00DF703A" w:rsidRDefault="00DF703A" w:rsidP="004F7003">
      <w:r>
        <w:separator/>
      </w:r>
    </w:p>
  </w:footnote>
  <w:footnote w:type="continuationSeparator" w:id="0">
    <w:p w14:paraId="2D407E62" w14:textId="77777777" w:rsidR="00DF703A" w:rsidRDefault="00DF703A" w:rsidP="004F7003">
      <w:r>
        <w:continuationSeparator/>
      </w:r>
    </w:p>
  </w:footnote>
  <w:footnote w:type="continuationNotice" w:id="1">
    <w:p w14:paraId="3168305D" w14:textId="77777777" w:rsidR="00DF703A" w:rsidRDefault="00DF7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13A69" w14:textId="77777777" w:rsidR="00256654" w:rsidRDefault="002566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325ACC" w:rsidRPr="00E00E64" w14:paraId="794AA946" w14:textId="77777777" w:rsidTr="0341C7D8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325ACC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325ACC" w:rsidRDefault="00325ACC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08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325ACC" w:rsidRDefault="00325ACC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325ACC" w:rsidRDefault="00325ACC" w:rsidP="00EC402F">
                <w:pPr>
                  <w:jc w:val="center"/>
                </w:pPr>
              </w:p>
            </w:tc>
          </w:tr>
        </w:tbl>
        <w:p w14:paraId="14287DAF" w14:textId="68A6B681" w:rsidR="00325ACC" w:rsidRDefault="00325ACC" w:rsidP="002D70E9">
          <w:pPr>
            <w:pStyle w:val="Nagwek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00CCC361">
                <wp:extent cx="5490208" cy="327456"/>
                <wp:effectExtent l="0" t="0" r="0" b="0"/>
                <wp:docPr id="9" name="Obraz 9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325ACC" w:rsidRDefault="00325ACC" w:rsidP="006E5179">
          <w:pPr>
            <w:pStyle w:val="Nagwek"/>
            <w:rPr>
              <w:i/>
              <w:sz w:val="15"/>
              <w:szCs w:val="15"/>
            </w:rPr>
          </w:pPr>
        </w:p>
        <w:p w14:paraId="3E08F924" w14:textId="1577898D" w:rsidR="00325ACC" w:rsidRPr="00B76E98" w:rsidRDefault="00325ACC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  <w:bookmarkEnd w:id="108"/>
        </w:p>
      </w:tc>
    </w:tr>
  </w:tbl>
  <w:p w14:paraId="08ECAA9C" w14:textId="77777777" w:rsidR="00325ACC" w:rsidRPr="000F0664" w:rsidRDefault="00325ACC" w:rsidP="002879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EB8F" w14:textId="77777777" w:rsidR="00256654" w:rsidRDefault="0025665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3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54"/>
    </w:tblGrid>
    <w:tr w:rsidR="00325ACC" w:rsidRPr="00E00E64" w14:paraId="4E1CABD0" w14:textId="77777777" w:rsidTr="002D70E9">
      <w:trPr>
        <w:trHeight w:val="1025"/>
      </w:trPr>
      <w:tc>
        <w:tcPr>
          <w:tcW w:w="14354" w:type="dxa"/>
        </w:tcPr>
        <w:tbl>
          <w:tblPr>
            <w:tblStyle w:val="Tabela-Siatka"/>
            <w:tblW w:w="0" w:type="auto"/>
            <w:tblInd w:w="63" w:type="dxa"/>
            <w:tblLook w:val="04A0" w:firstRow="1" w:lastRow="0" w:firstColumn="1" w:lastColumn="0" w:noHBand="0" w:noVBand="1"/>
          </w:tblPr>
          <w:tblGrid>
            <w:gridCol w:w="2578"/>
            <w:gridCol w:w="2649"/>
            <w:gridCol w:w="3446"/>
          </w:tblGrid>
          <w:tr w:rsidR="00325ACC" w:rsidRPr="000770A6" w14:paraId="089896B2" w14:textId="77777777" w:rsidTr="002D70E9">
            <w:trPr>
              <w:trHeight w:val="235"/>
            </w:trPr>
            <w:tc>
              <w:tcPr>
                <w:tcW w:w="257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9762" w14:textId="377EE932" w:rsidR="00325ACC" w:rsidRDefault="00325ACC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</w:p>
            </w:tc>
            <w:tc>
              <w:tcPr>
                <w:tcW w:w="264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C44797" w14:textId="4859D59C" w:rsidR="00325ACC" w:rsidRDefault="00325ACC" w:rsidP="00EC402F">
                <w:pPr>
                  <w:jc w:val="center"/>
                </w:pPr>
              </w:p>
            </w:tc>
            <w:tc>
              <w:tcPr>
                <w:tcW w:w="344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FB6684" w14:textId="0AB3A92F" w:rsidR="00325ACC" w:rsidRDefault="00325ACC" w:rsidP="00EC402F">
                <w:pPr>
                  <w:jc w:val="center"/>
                </w:pPr>
              </w:p>
            </w:tc>
          </w:tr>
        </w:tbl>
        <w:p w14:paraId="61F34EA3" w14:textId="4069D2AD" w:rsidR="00325ACC" w:rsidRPr="00B76E98" w:rsidRDefault="00325ACC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</w:p>
      </w:tc>
    </w:tr>
  </w:tbl>
  <w:p w14:paraId="3CF83A48" w14:textId="3964ABD9" w:rsidR="00325ACC" w:rsidRPr="000F0664" w:rsidRDefault="00325ACC" w:rsidP="00287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FE73F37" wp14:editId="2CB43364">
          <wp:simplePos x="0" y="0"/>
          <wp:positionH relativeFrom="column">
            <wp:posOffset>93003</wp:posOffset>
          </wp:positionH>
          <wp:positionV relativeFrom="page">
            <wp:posOffset>438541</wp:posOffset>
          </wp:positionV>
          <wp:extent cx="5489575" cy="327025"/>
          <wp:effectExtent l="0" t="0" r="0" b="0"/>
          <wp:wrapTopAndBottom/>
          <wp:docPr id="4" name="Obraz 4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957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91055" w14:textId="77777777" w:rsidR="00325ACC" w:rsidRDefault="00325ACC" w:rsidP="006D2CC2">
    <w:pPr>
      <w:pStyle w:val="Nagwek"/>
      <w:rPr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70E6FB2A" wp14:editId="24804167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E44333" w14:textId="77777777" w:rsidR="00325ACC" w:rsidRDefault="00325ACC" w:rsidP="006D2CC2">
    <w:pPr>
      <w:pStyle w:val="Nagwek"/>
      <w:rPr>
        <w:i/>
        <w:sz w:val="15"/>
        <w:szCs w:val="15"/>
      </w:rPr>
    </w:pPr>
  </w:p>
  <w:p w14:paraId="41F4BF9C" w14:textId="46F2EFD1" w:rsidR="00325ACC" w:rsidRPr="000F0664" w:rsidRDefault="00325ACC" w:rsidP="006D2CC2">
    <w:pPr>
      <w:pStyle w:val="Nagwek"/>
    </w:pP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</w:r>
    <w:r>
      <w:rPr>
        <w:i/>
        <w:sz w:val="15"/>
        <w:szCs w:val="15"/>
      </w:rPr>
      <w:t>pca 2020 numer POIR.04.01.03-00-</w:t>
    </w:r>
    <w:r w:rsidRPr="006B3C31">
      <w:rPr>
        <w:i/>
        <w:sz w:val="15"/>
        <w:szCs w:val="15"/>
      </w:rPr>
      <w:t>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3EE"/>
    <w:multiLevelType w:val="multilevel"/>
    <w:tmpl w:val="9BC09C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6E6"/>
    <w:multiLevelType w:val="multilevel"/>
    <w:tmpl w:val="5DF4EE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1D30A4"/>
    <w:multiLevelType w:val="hybridMultilevel"/>
    <w:tmpl w:val="89B43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37EF1"/>
    <w:multiLevelType w:val="hybridMultilevel"/>
    <w:tmpl w:val="6EF6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76DB5"/>
    <w:multiLevelType w:val="hybridMultilevel"/>
    <w:tmpl w:val="3432F23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17D04372"/>
    <w:multiLevelType w:val="hybridMultilevel"/>
    <w:tmpl w:val="9F4A421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2A8D4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4307DE"/>
    <w:multiLevelType w:val="hybridMultilevel"/>
    <w:tmpl w:val="1B92F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2B8E1163"/>
    <w:multiLevelType w:val="hybridMultilevel"/>
    <w:tmpl w:val="8D30CC92"/>
    <w:lvl w:ilvl="0" w:tplc="3724BC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E53C2"/>
    <w:multiLevelType w:val="hybridMultilevel"/>
    <w:tmpl w:val="33FA65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D66036">
      <w:numFmt w:val="bullet"/>
      <w:lvlText w:val="•"/>
      <w:lvlJc w:val="left"/>
      <w:pPr>
        <w:ind w:left="1848" w:hanging="72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369B0913"/>
    <w:multiLevelType w:val="multilevel"/>
    <w:tmpl w:val="22D25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B0BC5"/>
    <w:multiLevelType w:val="multilevel"/>
    <w:tmpl w:val="83362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2C227A"/>
    <w:multiLevelType w:val="multilevel"/>
    <w:tmpl w:val="D53A9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82005C"/>
    <w:multiLevelType w:val="multilevel"/>
    <w:tmpl w:val="66A8DB9E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3F3D98"/>
    <w:multiLevelType w:val="hybridMultilevel"/>
    <w:tmpl w:val="32EE5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CD6ABE"/>
    <w:multiLevelType w:val="hybridMultilevel"/>
    <w:tmpl w:val="80F6E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16E30"/>
    <w:multiLevelType w:val="multilevel"/>
    <w:tmpl w:val="B5D88E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9D23F7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84C98"/>
    <w:multiLevelType w:val="hybridMultilevel"/>
    <w:tmpl w:val="56A44B94"/>
    <w:lvl w:ilvl="0" w:tplc="9A9E3FF4">
      <w:start w:val="1"/>
      <w:numFmt w:val="lowerLetter"/>
      <w:lvlText w:val="%1."/>
      <w:lvlJc w:val="left"/>
      <w:pPr>
        <w:ind w:left="720" w:hanging="360"/>
      </w:pPr>
    </w:lvl>
    <w:lvl w:ilvl="1" w:tplc="FE386A8E">
      <w:start w:val="1"/>
      <w:numFmt w:val="lowerLetter"/>
      <w:lvlText w:val="%2."/>
      <w:lvlJc w:val="left"/>
      <w:pPr>
        <w:ind w:left="1440" w:hanging="360"/>
      </w:pPr>
    </w:lvl>
    <w:lvl w:ilvl="2" w:tplc="21B80F02">
      <w:start w:val="1"/>
      <w:numFmt w:val="lowerRoman"/>
      <w:lvlText w:val="%3."/>
      <w:lvlJc w:val="right"/>
      <w:pPr>
        <w:ind w:left="2160" w:hanging="180"/>
      </w:pPr>
    </w:lvl>
    <w:lvl w:ilvl="3" w:tplc="0B96FB8C">
      <w:start w:val="1"/>
      <w:numFmt w:val="decimal"/>
      <w:lvlText w:val="%4."/>
      <w:lvlJc w:val="left"/>
      <w:pPr>
        <w:ind w:left="2880" w:hanging="360"/>
      </w:pPr>
    </w:lvl>
    <w:lvl w:ilvl="4" w:tplc="D396A518">
      <w:start w:val="1"/>
      <w:numFmt w:val="lowerLetter"/>
      <w:lvlText w:val="%5."/>
      <w:lvlJc w:val="left"/>
      <w:pPr>
        <w:ind w:left="3600" w:hanging="360"/>
      </w:pPr>
    </w:lvl>
    <w:lvl w:ilvl="5" w:tplc="2A602EC6">
      <w:start w:val="1"/>
      <w:numFmt w:val="lowerRoman"/>
      <w:lvlText w:val="%6."/>
      <w:lvlJc w:val="right"/>
      <w:pPr>
        <w:ind w:left="4320" w:hanging="180"/>
      </w:pPr>
    </w:lvl>
    <w:lvl w:ilvl="6" w:tplc="AB68698E">
      <w:start w:val="1"/>
      <w:numFmt w:val="decimal"/>
      <w:lvlText w:val="%7."/>
      <w:lvlJc w:val="left"/>
      <w:pPr>
        <w:ind w:left="5040" w:hanging="360"/>
      </w:pPr>
    </w:lvl>
    <w:lvl w:ilvl="7" w:tplc="C2E668E0">
      <w:start w:val="1"/>
      <w:numFmt w:val="lowerLetter"/>
      <w:lvlText w:val="%8."/>
      <w:lvlJc w:val="left"/>
      <w:pPr>
        <w:ind w:left="5760" w:hanging="360"/>
      </w:pPr>
    </w:lvl>
    <w:lvl w:ilvl="8" w:tplc="C8645EA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5DAB"/>
    <w:multiLevelType w:val="hybridMultilevel"/>
    <w:tmpl w:val="6576D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13D4E"/>
    <w:multiLevelType w:val="multilevel"/>
    <w:tmpl w:val="EE420A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84C9A"/>
    <w:multiLevelType w:val="hybridMultilevel"/>
    <w:tmpl w:val="01AC6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F744B"/>
    <w:multiLevelType w:val="hybridMultilevel"/>
    <w:tmpl w:val="42C05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3"/>
  </w:num>
  <w:num w:numId="4">
    <w:abstractNumId w:val="7"/>
  </w:num>
  <w:num w:numId="5">
    <w:abstractNumId w:val="1"/>
  </w:num>
  <w:num w:numId="6">
    <w:abstractNumId w:val="17"/>
  </w:num>
  <w:num w:numId="7">
    <w:abstractNumId w:val="2"/>
  </w:num>
  <w:num w:numId="8">
    <w:abstractNumId w:val="5"/>
  </w:num>
  <w:num w:numId="9">
    <w:abstractNumId w:val="18"/>
  </w:num>
  <w:num w:numId="10">
    <w:abstractNumId w:val="8"/>
  </w:num>
  <w:num w:numId="11">
    <w:abstractNumId w:val="12"/>
  </w:num>
  <w:num w:numId="12">
    <w:abstractNumId w:val="21"/>
  </w:num>
  <w:num w:numId="13">
    <w:abstractNumId w:val="20"/>
  </w:num>
  <w:num w:numId="14">
    <w:abstractNumId w:val="15"/>
  </w:num>
  <w:num w:numId="15">
    <w:abstractNumId w:val="19"/>
  </w:num>
  <w:num w:numId="16">
    <w:abstractNumId w:val="16"/>
  </w:num>
  <w:num w:numId="17">
    <w:abstractNumId w:val="10"/>
  </w:num>
  <w:num w:numId="18">
    <w:abstractNumId w:val="4"/>
  </w:num>
  <w:num w:numId="19">
    <w:abstractNumId w:val="11"/>
  </w:num>
  <w:num w:numId="20">
    <w:abstractNumId w:val="0"/>
  </w:num>
  <w:num w:numId="21">
    <w:abstractNumId w:val="6"/>
  </w:num>
  <w:num w:numId="22">
    <w:abstractNumId w:val="14"/>
  </w:num>
  <w:num w:numId="23">
    <w:abstractNumId w:val="27"/>
  </w:num>
  <w:num w:numId="24">
    <w:abstractNumId w:val="26"/>
  </w:num>
  <w:num w:numId="25">
    <w:abstractNumId w:val="3"/>
  </w:num>
  <w:num w:numId="26">
    <w:abstractNumId w:val="9"/>
  </w:num>
  <w:num w:numId="27">
    <w:abstractNumId w:val="25"/>
  </w:num>
  <w:num w:numId="28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49D"/>
    <w:rsid w:val="000455BE"/>
    <w:rsid w:val="00045A0D"/>
    <w:rsid w:val="00046435"/>
    <w:rsid w:val="0004716E"/>
    <w:rsid w:val="0004752C"/>
    <w:rsid w:val="0005076B"/>
    <w:rsid w:val="00050891"/>
    <w:rsid w:val="000514FC"/>
    <w:rsid w:val="00052C26"/>
    <w:rsid w:val="00053126"/>
    <w:rsid w:val="000553C5"/>
    <w:rsid w:val="00056C0D"/>
    <w:rsid w:val="00056F02"/>
    <w:rsid w:val="0005792C"/>
    <w:rsid w:val="00060018"/>
    <w:rsid w:val="000601F2"/>
    <w:rsid w:val="000604C1"/>
    <w:rsid w:val="000607BB"/>
    <w:rsid w:val="00061077"/>
    <w:rsid w:val="00062FDE"/>
    <w:rsid w:val="00063CE9"/>
    <w:rsid w:val="00064B98"/>
    <w:rsid w:val="000652D3"/>
    <w:rsid w:val="000657C9"/>
    <w:rsid w:val="00066220"/>
    <w:rsid w:val="00066EBC"/>
    <w:rsid w:val="0006783F"/>
    <w:rsid w:val="000702D5"/>
    <w:rsid w:val="00070CC4"/>
    <w:rsid w:val="00070D40"/>
    <w:rsid w:val="00071929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1F0F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9083D"/>
    <w:rsid w:val="00090D58"/>
    <w:rsid w:val="00091A35"/>
    <w:rsid w:val="00092916"/>
    <w:rsid w:val="00094DE3"/>
    <w:rsid w:val="00096C91"/>
    <w:rsid w:val="000979C7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B0632"/>
    <w:rsid w:val="000B0A80"/>
    <w:rsid w:val="000B1653"/>
    <w:rsid w:val="000B289D"/>
    <w:rsid w:val="000B313A"/>
    <w:rsid w:val="000B43A2"/>
    <w:rsid w:val="000B46E9"/>
    <w:rsid w:val="000B53A4"/>
    <w:rsid w:val="000B64EC"/>
    <w:rsid w:val="000B67C0"/>
    <w:rsid w:val="000B7926"/>
    <w:rsid w:val="000B7E21"/>
    <w:rsid w:val="000C04CB"/>
    <w:rsid w:val="000C1621"/>
    <w:rsid w:val="000C2195"/>
    <w:rsid w:val="000C2EA4"/>
    <w:rsid w:val="000C3402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CA"/>
    <w:rsid w:val="000D46EF"/>
    <w:rsid w:val="000D569B"/>
    <w:rsid w:val="000D5C8D"/>
    <w:rsid w:val="000D6066"/>
    <w:rsid w:val="000E18B4"/>
    <w:rsid w:val="000E2F23"/>
    <w:rsid w:val="000E3429"/>
    <w:rsid w:val="000E39FD"/>
    <w:rsid w:val="000E5C3F"/>
    <w:rsid w:val="000E61EA"/>
    <w:rsid w:val="000E63C1"/>
    <w:rsid w:val="000E6757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47"/>
    <w:rsid w:val="001136C9"/>
    <w:rsid w:val="00113959"/>
    <w:rsid w:val="00114116"/>
    <w:rsid w:val="00114E8A"/>
    <w:rsid w:val="00115727"/>
    <w:rsid w:val="00115E00"/>
    <w:rsid w:val="00116052"/>
    <w:rsid w:val="00116C6E"/>
    <w:rsid w:val="00117A57"/>
    <w:rsid w:val="00120A1B"/>
    <w:rsid w:val="00121426"/>
    <w:rsid w:val="001227E3"/>
    <w:rsid w:val="0012389E"/>
    <w:rsid w:val="001254CA"/>
    <w:rsid w:val="00125818"/>
    <w:rsid w:val="001267E6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A13"/>
    <w:rsid w:val="00135A57"/>
    <w:rsid w:val="00135B90"/>
    <w:rsid w:val="00136344"/>
    <w:rsid w:val="00141263"/>
    <w:rsid w:val="00141CD8"/>
    <w:rsid w:val="00143012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EEA"/>
    <w:rsid w:val="00167078"/>
    <w:rsid w:val="00167AEA"/>
    <w:rsid w:val="00170A6B"/>
    <w:rsid w:val="00170B51"/>
    <w:rsid w:val="00172C77"/>
    <w:rsid w:val="00172F22"/>
    <w:rsid w:val="00173A05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E1E"/>
    <w:rsid w:val="001963E0"/>
    <w:rsid w:val="001A0779"/>
    <w:rsid w:val="001A0872"/>
    <w:rsid w:val="001A0DE1"/>
    <w:rsid w:val="001A1435"/>
    <w:rsid w:val="001A518D"/>
    <w:rsid w:val="001A56F6"/>
    <w:rsid w:val="001A5C9F"/>
    <w:rsid w:val="001A6B36"/>
    <w:rsid w:val="001A7A2C"/>
    <w:rsid w:val="001B005D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3CC6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7DAC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E9"/>
    <w:rsid w:val="0020029D"/>
    <w:rsid w:val="0020105B"/>
    <w:rsid w:val="0020273B"/>
    <w:rsid w:val="00202A87"/>
    <w:rsid w:val="00203171"/>
    <w:rsid w:val="002031AB"/>
    <w:rsid w:val="00203221"/>
    <w:rsid w:val="00204293"/>
    <w:rsid w:val="002044C8"/>
    <w:rsid w:val="00204833"/>
    <w:rsid w:val="00205140"/>
    <w:rsid w:val="00205351"/>
    <w:rsid w:val="002055E2"/>
    <w:rsid w:val="00205820"/>
    <w:rsid w:val="00205CBB"/>
    <w:rsid w:val="002061BD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814"/>
    <w:rsid w:val="00234A0D"/>
    <w:rsid w:val="002351DB"/>
    <w:rsid w:val="00235661"/>
    <w:rsid w:val="00236128"/>
    <w:rsid w:val="002363AF"/>
    <w:rsid w:val="00237C3C"/>
    <w:rsid w:val="002402EC"/>
    <w:rsid w:val="002415D3"/>
    <w:rsid w:val="00241985"/>
    <w:rsid w:val="002419CA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F86"/>
    <w:rsid w:val="00252D91"/>
    <w:rsid w:val="002558C2"/>
    <w:rsid w:val="00256654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68E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385"/>
    <w:rsid w:val="00302627"/>
    <w:rsid w:val="00302F08"/>
    <w:rsid w:val="00303708"/>
    <w:rsid w:val="00303BCA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5ACC"/>
    <w:rsid w:val="00326474"/>
    <w:rsid w:val="003265B6"/>
    <w:rsid w:val="003267BA"/>
    <w:rsid w:val="00326B0D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5608"/>
    <w:rsid w:val="00335A52"/>
    <w:rsid w:val="00336281"/>
    <w:rsid w:val="003370C1"/>
    <w:rsid w:val="00337423"/>
    <w:rsid w:val="0033775C"/>
    <w:rsid w:val="00340743"/>
    <w:rsid w:val="003417AB"/>
    <w:rsid w:val="00341825"/>
    <w:rsid w:val="00342FA2"/>
    <w:rsid w:val="0034371D"/>
    <w:rsid w:val="003440C8"/>
    <w:rsid w:val="0034425A"/>
    <w:rsid w:val="003448E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1FB7"/>
    <w:rsid w:val="00362D3D"/>
    <w:rsid w:val="00363C57"/>
    <w:rsid w:val="00363F7C"/>
    <w:rsid w:val="003649F4"/>
    <w:rsid w:val="00366177"/>
    <w:rsid w:val="0036710D"/>
    <w:rsid w:val="00367B04"/>
    <w:rsid w:val="0037090B"/>
    <w:rsid w:val="00370B3D"/>
    <w:rsid w:val="00372D8F"/>
    <w:rsid w:val="00372E03"/>
    <w:rsid w:val="00373C88"/>
    <w:rsid w:val="003741A0"/>
    <w:rsid w:val="003747E0"/>
    <w:rsid w:val="00376709"/>
    <w:rsid w:val="0037751F"/>
    <w:rsid w:val="0038111B"/>
    <w:rsid w:val="00381D57"/>
    <w:rsid w:val="00383F94"/>
    <w:rsid w:val="00384D23"/>
    <w:rsid w:val="003856C1"/>
    <w:rsid w:val="00385824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1C8E"/>
    <w:rsid w:val="003B21D6"/>
    <w:rsid w:val="003B28CA"/>
    <w:rsid w:val="003B3A22"/>
    <w:rsid w:val="003B75B8"/>
    <w:rsid w:val="003C0805"/>
    <w:rsid w:val="003C160D"/>
    <w:rsid w:val="003C3774"/>
    <w:rsid w:val="003C404C"/>
    <w:rsid w:val="003C484C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1F57"/>
    <w:rsid w:val="003E2781"/>
    <w:rsid w:val="003E3A3F"/>
    <w:rsid w:val="003E4285"/>
    <w:rsid w:val="003E4577"/>
    <w:rsid w:val="003E4B35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EA8"/>
    <w:rsid w:val="004130E9"/>
    <w:rsid w:val="0041342D"/>
    <w:rsid w:val="004140B9"/>
    <w:rsid w:val="00414A92"/>
    <w:rsid w:val="004154C9"/>
    <w:rsid w:val="00415D5F"/>
    <w:rsid w:val="0041625A"/>
    <w:rsid w:val="00417171"/>
    <w:rsid w:val="0042164B"/>
    <w:rsid w:val="00423926"/>
    <w:rsid w:val="004260FC"/>
    <w:rsid w:val="00426BBC"/>
    <w:rsid w:val="00426DF7"/>
    <w:rsid w:val="00426E9B"/>
    <w:rsid w:val="00427A6C"/>
    <w:rsid w:val="00427F65"/>
    <w:rsid w:val="00430D48"/>
    <w:rsid w:val="00430ECB"/>
    <w:rsid w:val="004323E2"/>
    <w:rsid w:val="0043267E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47C"/>
    <w:rsid w:val="00441A23"/>
    <w:rsid w:val="004424DA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4264"/>
    <w:rsid w:val="00465143"/>
    <w:rsid w:val="00467088"/>
    <w:rsid w:val="004677F1"/>
    <w:rsid w:val="00467ED7"/>
    <w:rsid w:val="00470EF8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5B2B"/>
    <w:rsid w:val="00487DD9"/>
    <w:rsid w:val="00491280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265C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CCF"/>
    <w:rsid w:val="004E1A9A"/>
    <w:rsid w:val="004E1F25"/>
    <w:rsid w:val="004E2057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143"/>
    <w:rsid w:val="0050255C"/>
    <w:rsid w:val="00502604"/>
    <w:rsid w:val="00502785"/>
    <w:rsid w:val="005029A6"/>
    <w:rsid w:val="00503B9F"/>
    <w:rsid w:val="00503CA3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1C3"/>
    <w:rsid w:val="005212CD"/>
    <w:rsid w:val="00521BB0"/>
    <w:rsid w:val="00522AA1"/>
    <w:rsid w:val="00522BF9"/>
    <w:rsid w:val="00523F2F"/>
    <w:rsid w:val="005249BB"/>
    <w:rsid w:val="00524E45"/>
    <w:rsid w:val="00525EE4"/>
    <w:rsid w:val="005303ED"/>
    <w:rsid w:val="005309AD"/>
    <w:rsid w:val="00532568"/>
    <w:rsid w:val="005327FE"/>
    <w:rsid w:val="00532C22"/>
    <w:rsid w:val="00532D1B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6E85"/>
    <w:rsid w:val="00556FBF"/>
    <w:rsid w:val="0055745B"/>
    <w:rsid w:val="0055750A"/>
    <w:rsid w:val="005579CA"/>
    <w:rsid w:val="00560C89"/>
    <w:rsid w:val="00562A8D"/>
    <w:rsid w:val="00562EF2"/>
    <w:rsid w:val="00563059"/>
    <w:rsid w:val="00563D9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0A41"/>
    <w:rsid w:val="0058137C"/>
    <w:rsid w:val="00581A9E"/>
    <w:rsid w:val="00581CDA"/>
    <w:rsid w:val="00582281"/>
    <w:rsid w:val="00582313"/>
    <w:rsid w:val="00582736"/>
    <w:rsid w:val="0058313C"/>
    <w:rsid w:val="00583939"/>
    <w:rsid w:val="00583AA5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32C9"/>
    <w:rsid w:val="005A32CB"/>
    <w:rsid w:val="005A4395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741"/>
    <w:rsid w:val="005D33EA"/>
    <w:rsid w:val="005D4379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4C88"/>
    <w:rsid w:val="005E54DF"/>
    <w:rsid w:val="005E5CF3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A15"/>
    <w:rsid w:val="005F5D25"/>
    <w:rsid w:val="005F5D96"/>
    <w:rsid w:val="005F7CC2"/>
    <w:rsid w:val="006008CF"/>
    <w:rsid w:val="00601505"/>
    <w:rsid w:val="00602B93"/>
    <w:rsid w:val="006041FD"/>
    <w:rsid w:val="0060623E"/>
    <w:rsid w:val="00606983"/>
    <w:rsid w:val="00610939"/>
    <w:rsid w:val="00610FF2"/>
    <w:rsid w:val="0061113F"/>
    <w:rsid w:val="00611B00"/>
    <w:rsid w:val="0061205A"/>
    <w:rsid w:val="0061258F"/>
    <w:rsid w:val="00613683"/>
    <w:rsid w:val="00614D25"/>
    <w:rsid w:val="00614D68"/>
    <w:rsid w:val="0061520F"/>
    <w:rsid w:val="00615765"/>
    <w:rsid w:val="00615853"/>
    <w:rsid w:val="0061618F"/>
    <w:rsid w:val="006176CD"/>
    <w:rsid w:val="00617F25"/>
    <w:rsid w:val="00622028"/>
    <w:rsid w:val="00622A05"/>
    <w:rsid w:val="00622C93"/>
    <w:rsid w:val="00622D18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F39"/>
    <w:rsid w:val="006424AE"/>
    <w:rsid w:val="006433D3"/>
    <w:rsid w:val="00643B32"/>
    <w:rsid w:val="00643CB6"/>
    <w:rsid w:val="00644796"/>
    <w:rsid w:val="00644EB8"/>
    <w:rsid w:val="00644EFA"/>
    <w:rsid w:val="0064563B"/>
    <w:rsid w:val="0064651E"/>
    <w:rsid w:val="00646E5B"/>
    <w:rsid w:val="00646E61"/>
    <w:rsid w:val="006479CC"/>
    <w:rsid w:val="00650F0D"/>
    <w:rsid w:val="00650FB3"/>
    <w:rsid w:val="00651651"/>
    <w:rsid w:val="00652441"/>
    <w:rsid w:val="00653A70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B9C"/>
    <w:rsid w:val="00664EBB"/>
    <w:rsid w:val="00665149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77F3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5EE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7F32"/>
    <w:rsid w:val="006C0279"/>
    <w:rsid w:val="006C132A"/>
    <w:rsid w:val="006C27CB"/>
    <w:rsid w:val="006C33DE"/>
    <w:rsid w:val="006C5235"/>
    <w:rsid w:val="006C59A4"/>
    <w:rsid w:val="006C5F99"/>
    <w:rsid w:val="006C6E56"/>
    <w:rsid w:val="006D07A4"/>
    <w:rsid w:val="006D0882"/>
    <w:rsid w:val="006D09BC"/>
    <w:rsid w:val="006D1926"/>
    <w:rsid w:val="006D26C8"/>
    <w:rsid w:val="006D2865"/>
    <w:rsid w:val="006D28A9"/>
    <w:rsid w:val="006D2CC2"/>
    <w:rsid w:val="006D6091"/>
    <w:rsid w:val="006D64C5"/>
    <w:rsid w:val="006E0F64"/>
    <w:rsid w:val="006E1BBB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2D56"/>
    <w:rsid w:val="006F30D6"/>
    <w:rsid w:val="006F36F3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153"/>
    <w:rsid w:val="00700331"/>
    <w:rsid w:val="0070299E"/>
    <w:rsid w:val="00703E8D"/>
    <w:rsid w:val="0070447A"/>
    <w:rsid w:val="00704857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33C"/>
    <w:rsid w:val="00720483"/>
    <w:rsid w:val="007217FC"/>
    <w:rsid w:val="0072247D"/>
    <w:rsid w:val="00722BE7"/>
    <w:rsid w:val="0072432D"/>
    <w:rsid w:val="007246C9"/>
    <w:rsid w:val="00725EC6"/>
    <w:rsid w:val="00727BC9"/>
    <w:rsid w:val="00727C94"/>
    <w:rsid w:val="00730BF4"/>
    <w:rsid w:val="00730C54"/>
    <w:rsid w:val="00731AC6"/>
    <w:rsid w:val="0073434B"/>
    <w:rsid w:val="00735079"/>
    <w:rsid w:val="00736CC5"/>
    <w:rsid w:val="00740CF5"/>
    <w:rsid w:val="00742814"/>
    <w:rsid w:val="0074382A"/>
    <w:rsid w:val="00743995"/>
    <w:rsid w:val="007439E0"/>
    <w:rsid w:val="00745294"/>
    <w:rsid w:val="0074598E"/>
    <w:rsid w:val="0074602A"/>
    <w:rsid w:val="007472FD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7FF"/>
    <w:rsid w:val="007608FD"/>
    <w:rsid w:val="00760E4E"/>
    <w:rsid w:val="00763828"/>
    <w:rsid w:val="00763EC9"/>
    <w:rsid w:val="00763F6D"/>
    <w:rsid w:val="00764867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232D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3E2F"/>
    <w:rsid w:val="00785829"/>
    <w:rsid w:val="00790471"/>
    <w:rsid w:val="00790AA8"/>
    <w:rsid w:val="007916F8"/>
    <w:rsid w:val="0079448B"/>
    <w:rsid w:val="0079571A"/>
    <w:rsid w:val="00795B06"/>
    <w:rsid w:val="00795EAB"/>
    <w:rsid w:val="00796EFE"/>
    <w:rsid w:val="0079790C"/>
    <w:rsid w:val="007A0679"/>
    <w:rsid w:val="007A0B68"/>
    <w:rsid w:val="007A0D01"/>
    <w:rsid w:val="007A0ED9"/>
    <w:rsid w:val="007A2B5B"/>
    <w:rsid w:val="007A3177"/>
    <w:rsid w:val="007A4EF0"/>
    <w:rsid w:val="007A59E0"/>
    <w:rsid w:val="007A6371"/>
    <w:rsid w:val="007A6C5A"/>
    <w:rsid w:val="007A6CA2"/>
    <w:rsid w:val="007B24C2"/>
    <w:rsid w:val="007B3D37"/>
    <w:rsid w:val="007B41A6"/>
    <w:rsid w:val="007B4E2C"/>
    <w:rsid w:val="007B6CB5"/>
    <w:rsid w:val="007B78B8"/>
    <w:rsid w:val="007C0A7B"/>
    <w:rsid w:val="007C2B15"/>
    <w:rsid w:val="007C4723"/>
    <w:rsid w:val="007C4C9A"/>
    <w:rsid w:val="007C56F8"/>
    <w:rsid w:val="007C5A6D"/>
    <w:rsid w:val="007C5A7E"/>
    <w:rsid w:val="007C62C7"/>
    <w:rsid w:val="007C691A"/>
    <w:rsid w:val="007C6B03"/>
    <w:rsid w:val="007C71A0"/>
    <w:rsid w:val="007C73C6"/>
    <w:rsid w:val="007C772E"/>
    <w:rsid w:val="007D04D1"/>
    <w:rsid w:val="007D0706"/>
    <w:rsid w:val="007D13EE"/>
    <w:rsid w:val="007D30E6"/>
    <w:rsid w:val="007D377D"/>
    <w:rsid w:val="007D535E"/>
    <w:rsid w:val="007D7E9F"/>
    <w:rsid w:val="007E0115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A54"/>
    <w:rsid w:val="007E4C14"/>
    <w:rsid w:val="007E4EF4"/>
    <w:rsid w:val="007E5398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104E9"/>
    <w:rsid w:val="008107A7"/>
    <w:rsid w:val="0081085D"/>
    <w:rsid w:val="00810957"/>
    <w:rsid w:val="00810B7E"/>
    <w:rsid w:val="00810D56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20410"/>
    <w:rsid w:val="00820656"/>
    <w:rsid w:val="00821A56"/>
    <w:rsid w:val="00821B58"/>
    <w:rsid w:val="008220CF"/>
    <w:rsid w:val="00823B05"/>
    <w:rsid w:val="00823CFF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2250"/>
    <w:rsid w:val="008425EC"/>
    <w:rsid w:val="00842D23"/>
    <w:rsid w:val="00843729"/>
    <w:rsid w:val="00843C58"/>
    <w:rsid w:val="008467B6"/>
    <w:rsid w:val="008469E2"/>
    <w:rsid w:val="00850CBC"/>
    <w:rsid w:val="0085127B"/>
    <w:rsid w:val="008514B6"/>
    <w:rsid w:val="00851B90"/>
    <w:rsid w:val="008529AF"/>
    <w:rsid w:val="00853009"/>
    <w:rsid w:val="008534DB"/>
    <w:rsid w:val="008534E7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35F1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11CC"/>
    <w:rsid w:val="008727EC"/>
    <w:rsid w:val="008744DC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6331"/>
    <w:rsid w:val="00886B57"/>
    <w:rsid w:val="00886FCD"/>
    <w:rsid w:val="00887918"/>
    <w:rsid w:val="00887BD8"/>
    <w:rsid w:val="00887C23"/>
    <w:rsid w:val="00887D54"/>
    <w:rsid w:val="00887FF5"/>
    <w:rsid w:val="00890AC8"/>
    <w:rsid w:val="008917E1"/>
    <w:rsid w:val="00892C76"/>
    <w:rsid w:val="00893679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169"/>
    <w:rsid w:val="008A733E"/>
    <w:rsid w:val="008A7726"/>
    <w:rsid w:val="008B09A9"/>
    <w:rsid w:val="008B0C8C"/>
    <w:rsid w:val="008B1EE7"/>
    <w:rsid w:val="008B27DF"/>
    <w:rsid w:val="008B3236"/>
    <w:rsid w:val="008B3696"/>
    <w:rsid w:val="008B4C67"/>
    <w:rsid w:val="008B554E"/>
    <w:rsid w:val="008B5AC9"/>
    <w:rsid w:val="008B67A2"/>
    <w:rsid w:val="008B6987"/>
    <w:rsid w:val="008B7521"/>
    <w:rsid w:val="008B7532"/>
    <w:rsid w:val="008B7C0C"/>
    <w:rsid w:val="008C0AD5"/>
    <w:rsid w:val="008C1F1B"/>
    <w:rsid w:val="008C2D4D"/>
    <w:rsid w:val="008C2F1C"/>
    <w:rsid w:val="008C32C7"/>
    <w:rsid w:val="008C37D8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5C6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78D1"/>
    <w:rsid w:val="008F030B"/>
    <w:rsid w:val="008F0491"/>
    <w:rsid w:val="008F0DCA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1097"/>
    <w:rsid w:val="009029CA"/>
    <w:rsid w:val="00902C41"/>
    <w:rsid w:val="00902F8F"/>
    <w:rsid w:val="00903398"/>
    <w:rsid w:val="0090345A"/>
    <w:rsid w:val="009039F7"/>
    <w:rsid w:val="00905143"/>
    <w:rsid w:val="009068E6"/>
    <w:rsid w:val="00906CE0"/>
    <w:rsid w:val="00906E50"/>
    <w:rsid w:val="00910A53"/>
    <w:rsid w:val="00911652"/>
    <w:rsid w:val="00911687"/>
    <w:rsid w:val="009121F8"/>
    <w:rsid w:val="0091340D"/>
    <w:rsid w:val="00914095"/>
    <w:rsid w:val="00914549"/>
    <w:rsid w:val="00914656"/>
    <w:rsid w:val="00914C4C"/>
    <w:rsid w:val="009161A9"/>
    <w:rsid w:val="00916481"/>
    <w:rsid w:val="00917C3B"/>
    <w:rsid w:val="00920733"/>
    <w:rsid w:val="00922138"/>
    <w:rsid w:val="009229AA"/>
    <w:rsid w:val="00922F02"/>
    <w:rsid w:val="00924A8B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300E"/>
    <w:rsid w:val="00943810"/>
    <w:rsid w:val="00943C5B"/>
    <w:rsid w:val="00944099"/>
    <w:rsid w:val="00945487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41E9"/>
    <w:rsid w:val="0095443A"/>
    <w:rsid w:val="00954DC4"/>
    <w:rsid w:val="00955A61"/>
    <w:rsid w:val="00955B83"/>
    <w:rsid w:val="00956C9D"/>
    <w:rsid w:val="00956F9C"/>
    <w:rsid w:val="009576B1"/>
    <w:rsid w:val="00960FE7"/>
    <w:rsid w:val="0096113A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96EB9"/>
    <w:rsid w:val="00997ED3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48C4"/>
    <w:rsid w:val="009A5402"/>
    <w:rsid w:val="009A5CC6"/>
    <w:rsid w:val="009A646D"/>
    <w:rsid w:val="009A68B9"/>
    <w:rsid w:val="009B11EF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C10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1236E"/>
    <w:rsid w:val="00A134E2"/>
    <w:rsid w:val="00A13E17"/>
    <w:rsid w:val="00A13F80"/>
    <w:rsid w:val="00A1427E"/>
    <w:rsid w:val="00A142EF"/>
    <w:rsid w:val="00A151DD"/>
    <w:rsid w:val="00A15328"/>
    <w:rsid w:val="00A16D9E"/>
    <w:rsid w:val="00A176EA"/>
    <w:rsid w:val="00A17BFF"/>
    <w:rsid w:val="00A17C1D"/>
    <w:rsid w:val="00A21135"/>
    <w:rsid w:val="00A2207C"/>
    <w:rsid w:val="00A227C0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5CF8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E0"/>
    <w:rsid w:val="00A63D08"/>
    <w:rsid w:val="00A64401"/>
    <w:rsid w:val="00A645A6"/>
    <w:rsid w:val="00A66C95"/>
    <w:rsid w:val="00A67E16"/>
    <w:rsid w:val="00A71DA3"/>
    <w:rsid w:val="00A7414C"/>
    <w:rsid w:val="00A74C64"/>
    <w:rsid w:val="00A75139"/>
    <w:rsid w:val="00A751F3"/>
    <w:rsid w:val="00A76788"/>
    <w:rsid w:val="00A76DE4"/>
    <w:rsid w:val="00A77106"/>
    <w:rsid w:val="00A81170"/>
    <w:rsid w:val="00A81212"/>
    <w:rsid w:val="00A83311"/>
    <w:rsid w:val="00A83363"/>
    <w:rsid w:val="00A83BD7"/>
    <w:rsid w:val="00A84C90"/>
    <w:rsid w:val="00A8711D"/>
    <w:rsid w:val="00A91636"/>
    <w:rsid w:val="00A91D7E"/>
    <w:rsid w:val="00A923AB"/>
    <w:rsid w:val="00A92DCB"/>
    <w:rsid w:val="00A93385"/>
    <w:rsid w:val="00A945F3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210B"/>
    <w:rsid w:val="00AA2C13"/>
    <w:rsid w:val="00AA2D60"/>
    <w:rsid w:val="00AA2FBA"/>
    <w:rsid w:val="00AA3322"/>
    <w:rsid w:val="00AA4248"/>
    <w:rsid w:val="00AA4C3C"/>
    <w:rsid w:val="00AA7A48"/>
    <w:rsid w:val="00AB01CF"/>
    <w:rsid w:val="00AB0D9D"/>
    <w:rsid w:val="00AB10A1"/>
    <w:rsid w:val="00AB15DF"/>
    <w:rsid w:val="00AB1E22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28"/>
    <w:rsid w:val="00AF76D7"/>
    <w:rsid w:val="00B0023A"/>
    <w:rsid w:val="00B00373"/>
    <w:rsid w:val="00B0099B"/>
    <w:rsid w:val="00B009E6"/>
    <w:rsid w:val="00B01817"/>
    <w:rsid w:val="00B01AAF"/>
    <w:rsid w:val="00B020B6"/>
    <w:rsid w:val="00B0220D"/>
    <w:rsid w:val="00B0404D"/>
    <w:rsid w:val="00B045B9"/>
    <w:rsid w:val="00B04A92"/>
    <w:rsid w:val="00B05892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7A6"/>
    <w:rsid w:val="00B32E70"/>
    <w:rsid w:val="00B33888"/>
    <w:rsid w:val="00B33B1E"/>
    <w:rsid w:val="00B33B77"/>
    <w:rsid w:val="00B33F9E"/>
    <w:rsid w:val="00B35B0B"/>
    <w:rsid w:val="00B36502"/>
    <w:rsid w:val="00B3699A"/>
    <w:rsid w:val="00B37B2E"/>
    <w:rsid w:val="00B4037F"/>
    <w:rsid w:val="00B404C3"/>
    <w:rsid w:val="00B40970"/>
    <w:rsid w:val="00B40EA7"/>
    <w:rsid w:val="00B410F8"/>
    <w:rsid w:val="00B423D9"/>
    <w:rsid w:val="00B43E10"/>
    <w:rsid w:val="00B43F2B"/>
    <w:rsid w:val="00B4479E"/>
    <w:rsid w:val="00B44B76"/>
    <w:rsid w:val="00B4593A"/>
    <w:rsid w:val="00B465BC"/>
    <w:rsid w:val="00B46934"/>
    <w:rsid w:val="00B46D48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A81"/>
    <w:rsid w:val="00B642FB"/>
    <w:rsid w:val="00B64DBA"/>
    <w:rsid w:val="00B6739B"/>
    <w:rsid w:val="00B71310"/>
    <w:rsid w:val="00B732C1"/>
    <w:rsid w:val="00B748D1"/>
    <w:rsid w:val="00B7766E"/>
    <w:rsid w:val="00B77806"/>
    <w:rsid w:val="00B77961"/>
    <w:rsid w:val="00B80463"/>
    <w:rsid w:val="00B8109E"/>
    <w:rsid w:val="00B810C7"/>
    <w:rsid w:val="00B818EC"/>
    <w:rsid w:val="00B854E6"/>
    <w:rsid w:val="00B85A8B"/>
    <w:rsid w:val="00B85DBB"/>
    <w:rsid w:val="00B87276"/>
    <w:rsid w:val="00B879B2"/>
    <w:rsid w:val="00B90066"/>
    <w:rsid w:val="00B91524"/>
    <w:rsid w:val="00B91F61"/>
    <w:rsid w:val="00B94BC2"/>
    <w:rsid w:val="00B95565"/>
    <w:rsid w:val="00B95803"/>
    <w:rsid w:val="00B96A8C"/>
    <w:rsid w:val="00B978F7"/>
    <w:rsid w:val="00B97AE2"/>
    <w:rsid w:val="00BA0261"/>
    <w:rsid w:val="00BA069A"/>
    <w:rsid w:val="00BA0F7E"/>
    <w:rsid w:val="00BA1BAB"/>
    <w:rsid w:val="00BA4364"/>
    <w:rsid w:val="00BA437A"/>
    <w:rsid w:val="00BA458C"/>
    <w:rsid w:val="00BA5B1F"/>
    <w:rsid w:val="00BA5E9F"/>
    <w:rsid w:val="00BA62D7"/>
    <w:rsid w:val="00BB05EB"/>
    <w:rsid w:val="00BB0E37"/>
    <w:rsid w:val="00BB2149"/>
    <w:rsid w:val="00BB3FE5"/>
    <w:rsid w:val="00BB4189"/>
    <w:rsid w:val="00BB4274"/>
    <w:rsid w:val="00BB5A74"/>
    <w:rsid w:val="00BB79F6"/>
    <w:rsid w:val="00BB7D7B"/>
    <w:rsid w:val="00BC135C"/>
    <w:rsid w:val="00BC1556"/>
    <w:rsid w:val="00BC2867"/>
    <w:rsid w:val="00BC2FC6"/>
    <w:rsid w:val="00BC427F"/>
    <w:rsid w:val="00BC4669"/>
    <w:rsid w:val="00BC484C"/>
    <w:rsid w:val="00BC4C4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3C1"/>
    <w:rsid w:val="00BE0AE5"/>
    <w:rsid w:val="00BE1688"/>
    <w:rsid w:val="00BE1CA4"/>
    <w:rsid w:val="00BE2525"/>
    <w:rsid w:val="00BE25A7"/>
    <w:rsid w:val="00BE26E9"/>
    <w:rsid w:val="00BE3951"/>
    <w:rsid w:val="00BE3954"/>
    <w:rsid w:val="00BE3C75"/>
    <w:rsid w:val="00BE4738"/>
    <w:rsid w:val="00BE4BA3"/>
    <w:rsid w:val="00BE54D1"/>
    <w:rsid w:val="00BE5AC5"/>
    <w:rsid w:val="00BE5E78"/>
    <w:rsid w:val="00BE7A24"/>
    <w:rsid w:val="00BE7BEC"/>
    <w:rsid w:val="00BF0CAC"/>
    <w:rsid w:val="00BF0E03"/>
    <w:rsid w:val="00BF0EB3"/>
    <w:rsid w:val="00BF1215"/>
    <w:rsid w:val="00BF25BE"/>
    <w:rsid w:val="00BF295D"/>
    <w:rsid w:val="00BF2DB3"/>
    <w:rsid w:val="00BF2DF3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5543"/>
    <w:rsid w:val="00C15E2B"/>
    <w:rsid w:val="00C16687"/>
    <w:rsid w:val="00C17B79"/>
    <w:rsid w:val="00C17F17"/>
    <w:rsid w:val="00C2093C"/>
    <w:rsid w:val="00C210E3"/>
    <w:rsid w:val="00C2155F"/>
    <w:rsid w:val="00C21A8B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240F"/>
    <w:rsid w:val="00C325C3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47A83"/>
    <w:rsid w:val="00C5089A"/>
    <w:rsid w:val="00C50F2F"/>
    <w:rsid w:val="00C51E6E"/>
    <w:rsid w:val="00C52063"/>
    <w:rsid w:val="00C53E73"/>
    <w:rsid w:val="00C54228"/>
    <w:rsid w:val="00C5472E"/>
    <w:rsid w:val="00C552CB"/>
    <w:rsid w:val="00C56922"/>
    <w:rsid w:val="00C57B50"/>
    <w:rsid w:val="00C601A4"/>
    <w:rsid w:val="00C62C72"/>
    <w:rsid w:val="00C65941"/>
    <w:rsid w:val="00C66A1E"/>
    <w:rsid w:val="00C6743F"/>
    <w:rsid w:val="00C67F0D"/>
    <w:rsid w:val="00C70D9D"/>
    <w:rsid w:val="00C72E77"/>
    <w:rsid w:val="00C765F6"/>
    <w:rsid w:val="00C76D88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15FA"/>
    <w:rsid w:val="00C93B95"/>
    <w:rsid w:val="00C93E30"/>
    <w:rsid w:val="00C955DA"/>
    <w:rsid w:val="00C96234"/>
    <w:rsid w:val="00C97803"/>
    <w:rsid w:val="00C97AB2"/>
    <w:rsid w:val="00C97E01"/>
    <w:rsid w:val="00CA0781"/>
    <w:rsid w:val="00CA09F7"/>
    <w:rsid w:val="00CA1020"/>
    <w:rsid w:val="00CA15D8"/>
    <w:rsid w:val="00CA2F57"/>
    <w:rsid w:val="00CA32F9"/>
    <w:rsid w:val="00CA372B"/>
    <w:rsid w:val="00CA4359"/>
    <w:rsid w:val="00CA4913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C1303"/>
    <w:rsid w:val="00CC13FE"/>
    <w:rsid w:val="00CC1653"/>
    <w:rsid w:val="00CC45C9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13CF"/>
    <w:rsid w:val="00CD1D17"/>
    <w:rsid w:val="00CD318D"/>
    <w:rsid w:val="00CD4C9E"/>
    <w:rsid w:val="00CD6751"/>
    <w:rsid w:val="00CD757D"/>
    <w:rsid w:val="00CD7817"/>
    <w:rsid w:val="00CD79E9"/>
    <w:rsid w:val="00CD7EA0"/>
    <w:rsid w:val="00CE1550"/>
    <w:rsid w:val="00CE2107"/>
    <w:rsid w:val="00CE3C92"/>
    <w:rsid w:val="00CE414C"/>
    <w:rsid w:val="00CE586D"/>
    <w:rsid w:val="00CE59C7"/>
    <w:rsid w:val="00CE727B"/>
    <w:rsid w:val="00CE749F"/>
    <w:rsid w:val="00CE7798"/>
    <w:rsid w:val="00CF0371"/>
    <w:rsid w:val="00CF1338"/>
    <w:rsid w:val="00CF16FA"/>
    <w:rsid w:val="00CF1DE1"/>
    <w:rsid w:val="00CF26C1"/>
    <w:rsid w:val="00CF3B1C"/>
    <w:rsid w:val="00CF4235"/>
    <w:rsid w:val="00CF572C"/>
    <w:rsid w:val="00CF661A"/>
    <w:rsid w:val="00CF7209"/>
    <w:rsid w:val="00CF74BA"/>
    <w:rsid w:val="00CF7FFB"/>
    <w:rsid w:val="00D00B75"/>
    <w:rsid w:val="00D01125"/>
    <w:rsid w:val="00D02A37"/>
    <w:rsid w:val="00D05C42"/>
    <w:rsid w:val="00D06110"/>
    <w:rsid w:val="00D06F28"/>
    <w:rsid w:val="00D071EA"/>
    <w:rsid w:val="00D073C0"/>
    <w:rsid w:val="00D07CAF"/>
    <w:rsid w:val="00D10362"/>
    <w:rsid w:val="00D11F94"/>
    <w:rsid w:val="00D125EA"/>
    <w:rsid w:val="00D14171"/>
    <w:rsid w:val="00D14AEA"/>
    <w:rsid w:val="00D15B01"/>
    <w:rsid w:val="00D1639C"/>
    <w:rsid w:val="00D169F5"/>
    <w:rsid w:val="00D20248"/>
    <w:rsid w:val="00D206EA"/>
    <w:rsid w:val="00D2125B"/>
    <w:rsid w:val="00D21463"/>
    <w:rsid w:val="00D214E9"/>
    <w:rsid w:val="00D21984"/>
    <w:rsid w:val="00D22032"/>
    <w:rsid w:val="00D25441"/>
    <w:rsid w:val="00D276E8"/>
    <w:rsid w:val="00D27F63"/>
    <w:rsid w:val="00D304AD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58EB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47D3"/>
    <w:rsid w:val="00D65F96"/>
    <w:rsid w:val="00D66A61"/>
    <w:rsid w:val="00D66AA2"/>
    <w:rsid w:val="00D6727E"/>
    <w:rsid w:val="00D6775D"/>
    <w:rsid w:val="00D71740"/>
    <w:rsid w:val="00D73E66"/>
    <w:rsid w:val="00D74CD3"/>
    <w:rsid w:val="00D7544E"/>
    <w:rsid w:val="00D77091"/>
    <w:rsid w:val="00D7769C"/>
    <w:rsid w:val="00D787EE"/>
    <w:rsid w:val="00D807BC"/>
    <w:rsid w:val="00D80E07"/>
    <w:rsid w:val="00D81AAE"/>
    <w:rsid w:val="00D83900"/>
    <w:rsid w:val="00D83DAD"/>
    <w:rsid w:val="00D84012"/>
    <w:rsid w:val="00D846EC"/>
    <w:rsid w:val="00D8540C"/>
    <w:rsid w:val="00D867D3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467"/>
    <w:rsid w:val="00DA0533"/>
    <w:rsid w:val="00DA0B90"/>
    <w:rsid w:val="00DA31F5"/>
    <w:rsid w:val="00DA36E8"/>
    <w:rsid w:val="00DA5D85"/>
    <w:rsid w:val="00DA6DFD"/>
    <w:rsid w:val="00DB020B"/>
    <w:rsid w:val="00DB0E26"/>
    <w:rsid w:val="00DB1DEE"/>
    <w:rsid w:val="00DB305A"/>
    <w:rsid w:val="00DB3423"/>
    <w:rsid w:val="00DB43F1"/>
    <w:rsid w:val="00DB56CC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A10"/>
    <w:rsid w:val="00DC4EB3"/>
    <w:rsid w:val="00DC5340"/>
    <w:rsid w:val="00DC5E4C"/>
    <w:rsid w:val="00DC68C2"/>
    <w:rsid w:val="00DC7962"/>
    <w:rsid w:val="00DD03EF"/>
    <w:rsid w:val="00DD1162"/>
    <w:rsid w:val="00DD2218"/>
    <w:rsid w:val="00DD2AF6"/>
    <w:rsid w:val="00DD4C05"/>
    <w:rsid w:val="00DD58E8"/>
    <w:rsid w:val="00DD6742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577F"/>
    <w:rsid w:val="00DE6ADB"/>
    <w:rsid w:val="00DE7076"/>
    <w:rsid w:val="00DE7302"/>
    <w:rsid w:val="00DE7BA5"/>
    <w:rsid w:val="00DF095B"/>
    <w:rsid w:val="00DF0C44"/>
    <w:rsid w:val="00DF1093"/>
    <w:rsid w:val="00DF1EB2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03A"/>
    <w:rsid w:val="00DF75C0"/>
    <w:rsid w:val="00DF7897"/>
    <w:rsid w:val="00E00E64"/>
    <w:rsid w:val="00E013CD"/>
    <w:rsid w:val="00E01974"/>
    <w:rsid w:val="00E02455"/>
    <w:rsid w:val="00E0253D"/>
    <w:rsid w:val="00E025D2"/>
    <w:rsid w:val="00E0350A"/>
    <w:rsid w:val="00E03865"/>
    <w:rsid w:val="00E042A4"/>
    <w:rsid w:val="00E05055"/>
    <w:rsid w:val="00E05DA4"/>
    <w:rsid w:val="00E05F29"/>
    <w:rsid w:val="00E0782F"/>
    <w:rsid w:val="00E1035C"/>
    <w:rsid w:val="00E106E4"/>
    <w:rsid w:val="00E11B53"/>
    <w:rsid w:val="00E121A6"/>
    <w:rsid w:val="00E12D85"/>
    <w:rsid w:val="00E12E2F"/>
    <w:rsid w:val="00E132B4"/>
    <w:rsid w:val="00E14A36"/>
    <w:rsid w:val="00E153ED"/>
    <w:rsid w:val="00E164E5"/>
    <w:rsid w:val="00E16B81"/>
    <w:rsid w:val="00E204EF"/>
    <w:rsid w:val="00E20BD9"/>
    <w:rsid w:val="00E217B5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5734"/>
    <w:rsid w:val="00E372EC"/>
    <w:rsid w:val="00E40CB6"/>
    <w:rsid w:val="00E42A2C"/>
    <w:rsid w:val="00E44BF8"/>
    <w:rsid w:val="00E44C51"/>
    <w:rsid w:val="00E4543C"/>
    <w:rsid w:val="00E4693B"/>
    <w:rsid w:val="00E46EAF"/>
    <w:rsid w:val="00E477BB"/>
    <w:rsid w:val="00E47E83"/>
    <w:rsid w:val="00E529E4"/>
    <w:rsid w:val="00E5454D"/>
    <w:rsid w:val="00E55A41"/>
    <w:rsid w:val="00E55AD0"/>
    <w:rsid w:val="00E562AC"/>
    <w:rsid w:val="00E61AD7"/>
    <w:rsid w:val="00E63AAF"/>
    <w:rsid w:val="00E6441A"/>
    <w:rsid w:val="00E64ED2"/>
    <w:rsid w:val="00E65B56"/>
    <w:rsid w:val="00E671BC"/>
    <w:rsid w:val="00E70C97"/>
    <w:rsid w:val="00E73B25"/>
    <w:rsid w:val="00E7432B"/>
    <w:rsid w:val="00E74AD0"/>
    <w:rsid w:val="00E7638D"/>
    <w:rsid w:val="00E76711"/>
    <w:rsid w:val="00E77D1B"/>
    <w:rsid w:val="00E77DD8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71A9"/>
    <w:rsid w:val="00EC031F"/>
    <w:rsid w:val="00EC0CA3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6E42"/>
    <w:rsid w:val="00EE6EF0"/>
    <w:rsid w:val="00EE7435"/>
    <w:rsid w:val="00EE7439"/>
    <w:rsid w:val="00EE7BB8"/>
    <w:rsid w:val="00EF0BEB"/>
    <w:rsid w:val="00EF172B"/>
    <w:rsid w:val="00EF1E97"/>
    <w:rsid w:val="00EF2403"/>
    <w:rsid w:val="00EF4269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6311"/>
    <w:rsid w:val="00F0707F"/>
    <w:rsid w:val="00F07C9B"/>
    <w:rsid w:val="00F07CCD"/>
    <w:rsid w:val="00F1028B"/>
    <w:rsid w:val="00F11765"/>
    <w:rsid w:val="00F117DF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4AE3"/>
    <w:rsid w:val="00F25C48"/>
    <w:rsid w:val="00F25F53"/>
    <w:rsid w:val="00F2634B"/>
    <w:rsid w:val="00F277B1"/>
    <w:rsid w:val="00F3005B"/>
    <w:rsid w:val="00F30D44"/>
    <w:rsid w:val="00F312C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75CC"/>
    <w:rsid w:val="00F47B9F"/>
    <w:rsid w:val="00F517DD"/>
    <w:rsid w:val="00F55FDE"/>
    <w:rsid w:val="00F56AF4"/>
    <w:rsid w:val="00F57DDE"/>
    <w:rsid w:val="00F60BE3"/>
    <w:rsid w:val="00F60C5F"/>
    <w:rsid w:val="00F610A6"/>
    <w:rsid w:val="00F61E70"/>
    <w:rsid w:val="00F626AF"/>
    <w:rsid w:val="00F630C1"/>
    <w:rsid w:val="00F63EDF"/>
    <w:rsid w:val="00F64D9E"/>
    <w:rsid w:val="00F64F7B"/>
    <w:rsid w:val="00F704F4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5B1C"/>
    <w:rsid w:val="00F76370"/>
    <w:rsid w:val="00F772A5"/>
    <w:rsid w:val="00F81166"/>
    <w:rsid w:val="00F8420C"/>
    <w:rsid w:val="00F8501C"/>
    <w:rsid w:val="00F85476"/>
    <w:rsid w:val="00F85C79"/>
    <w:rsid w:val="00F879DC"/>
    <w:rsid w:val="00F87F62"/>
    <w:rsid w:val="00F90695"/>
    <w:rsid w:val="00F91788"/>
    <w:rsid w:val="00F91885"/>
    <w:rsid w:val="00F927EF"/>
    <w:rsid w:val="00F93D82"/>
    <w:rsid w:val="00F94C46"/>
    <w:rsid w:val="00F95070"/>
    <w:rsid w:val="00F95823"/>
    <w:rsid w:val="00F95D14"/>
    <w:rsid w:val="00F9799C"/>
    <w:rsid w:val="00F97F3C"/>
    <w:rsid w:val="00F97FC5"/>
    <w:rsid w:val="00FA028A"/>
    <w:rsid w:val="00FA02AA"/>
    <w:rsid w:val="00FA0B21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7F5"/>
    <w:rsid w:val="00FD6CA3"/>
    <w:rsid w:val="00FD78A0"/>
    <w:rsid w:val="00FD7D8D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976"/>
    <w:rsid w:val="00FF3BD3"/>
    <w:rsid w:val="00FF4C67"/>
    <w:rsid w:val="00FF4D89"/>
    <w:rsid w:val="00FF6C0E"/>
    <w:rsid w:val="00FF750B"/>
    <w:rsid w:val="00FF7CAC"/>
    <w:rsid w:val="013A8324"/>
    <w:rsid w:val="016F9379"/>
    <w:rsid w:val="019C2ECE"/>
    <w:rsid w:val="0228914E"/>
    <w:rsid w:val="0341C7D8"/>
    <w:rsid w:val="050B7ED6"/>
    <w:rsid w:val="05C5359C"/>
    <w:rsid w:val="05CB9ABF"/>
    <w:rsid w:val="05DE8ED6"/>
    <w:rsid w:val="061D67DC"/>
    <w:rsid w:val="061D858E"/>
    <w:rsid w:val="0630FDD6"/>
    <w:rsid w:val="063CEA6C"/>
    <w:rsid w:val="06DD9B94"/>
    <w:rsid w:val="07AE7FF6"/>
    <w:rsid w:val="07AF0D70"/>
    <w:rsid w:val="07C57D44"/>
    <w:rsid w:val="08E33E1A"/>
    <w:rsid w:val="0A9BAE09"/>
    <w:rsid w:val="0C377E6A"/>
    <w:rsid w:val="0C465EE1"/>
    <w:rsid w:val="0C89FFF3"/>
    <w:rsid w:val="0FD13AA6"/>
    <w:rsid w:val="0FD65EEA"/>
    <w:rsid w:val="106A1A49"/>
    <w:rsid w:val="123793A1"/>
    <w:rsid w:val="124D56C3"/>
    <w:rsid w:val="1296E71F"/>
    <w:rsid w:val="12E2E039"/>
    <w:rsid w:val="1383983D"/>
    <w:rsid w:val="141257B9"/>
    <w:rsid w:val="1469B903"/>
    <w:rsid w:val="16474D9E"/>
    <w:rsid w:val="167F7301"/>
    <w:rsid w:val="17520625"/>
    <w:rsid w:val="176BC8A6"/>
    <w:rsid w:val="189FDFE4"/>
    <w:rsid w:val="19148692"/>
    <w:rsid w:val="1935F78E"/>
    <w:rsid w:val="19B75112"/>
    <w:rsid w:val="1B002E3E"/>
    <w:rsid w:val="1B6A4D6E"/>
    <w:rsid w:val="1C02673E"/>
    <w:rsid w:val="1CAB538B"/>
    <w:rsid w:val="1CE9273D"/>
    <w:rsid w:val="202335A0"/>
    <w:rsid w:val="20E3C536"/>
    <w:rsid w:val="21596E95"/>
    <w:rsid w:val="2176112B"/>
    <w:rsid w:val="217A7ABA"/>
    <w:rsid w:val="219B3113"/>
    <w:rsid w:val="22A4EA4B"/>
    <w:rsid w:val="231C340D"/>
    <w:rsid w:val="2334D050"/>
    <w:rsid w:val="241AFEB3"/>
    <w:rsid w:val="24DB10C5"/>
    <w:rsid w:val="24F0609D"/>
    <w:rsid w:val="25D05B0B"/>
    <w:rsid w:val="269BC035"/>
    <w:rsid w:val="26A8B843"/>
    <w:rsid w:val="275B02FC"/>
    <w:rsid w:val="27798D29"/>
    <w:rsid w:val="27D80B27"/>
    <w:rsid w:val="27E1858A"/>
    <w:rsid w:val="28A1CA69"/>
    <w:rsid w:val="28A70FBC"/>
    <w:rsid w:val="28C3E094"/>
    <w:rsid w:val="2B2F6F71"/>
    <w:rsid w:val="2B59ABBB"/>
    <w:rsid w:val="2B85AE2F"/>
    <w:rsid w:val="2BF87E8E"/>
    <w:rsid w:val="2C15D7D2"/>
    <w:rsid w:val="2CAB7C4A"/>
    <w:rsid w:val="2CE622AA"/>
    <w:rsid w:val="2CF45CBF"/>
    <w:rsid w:val="2DC75DF1"/>
    <w:rsid w:val="2DEE5B88"/>
    <w:rsid w:val="2EE5FD88"/>
    <w:rsid w:val="2FE070DD"/>
    <w:rsid w:val="2FFE75E2"/>
    <w:rsid w:val="304A7A82"/>
    <w:rsid w:val="3095468A"/>
    <w:rsid w:val="312F7390"/>
    <w:rsid w:val="3180929D"/>
    <w:rsid w:val="31E64AE3"/>
    <w:rsid w:val="3269C78E"/>
    <w:rsid w:val="33626722"/>
    <w:rsid w:val="33CFAE49"/>
    <w:rsid w:val="340FCB80"/>
    <w:rsid w:val="34358E6A"/>
    <w:rsid w:val="34BEE585"/>
    <w:rsid w:val="34FEAF5D"/>
    <w:rsid w:val="35202AEF"/>
    <w:rsid w:val="35304A1C"/>
    <w:rsid w:val="35D14281"/>
    <w:rsid w:val="3606A590"/>
    <w:rsid w:val="369A07E4"/>
    <w:rsid w:val="36FBDCEE"/>
    <w:rsid w:val="3785A520"/>
    <w:rsid w:val="37E47FA2"/>
    <w:rsid w:val="38BB1FF4"/>
    <w:rsid w:val="39D09B74"/>
    <w:rsid w:val="3B2E958E"/>
    <w:rsid w:val="3B4BF3EB"/>
    <w:rsid w:val="3B78803C"/>
    <w:rsid w:val="3C408405"/>
    <w:rsid w:val="3E54B37D"/>
    <w:rsid w:val="3E63032C"/>
    <w:rsid w:val="3F0E8A37"/>
    <w:rsid w:val="3F308FDB"/>
    <w:rsid w:val="3FF9B716"/>
    <w:rsid w:val="4063DA10"/>
    <w:rsid w:val="41196609"/>
    <w:rsid w:val="417224AC"/>
    <w:rsid w:val="42618A3F"/>
    <w:rsid w:val="4276F8F3"/>
    <w:rsid w:val="42A174A1"/>
    <w:rsid w:val="42AF4B39"/>
    <w:rsid w:val="42B00F78"/>
    <w:rsid w:val="42E4D3A6"/>
    <w:rsid w:val="430AF82C"/>
    <w:rsid w:val="4324D6B3"/>
    <w:rsid w:val="433E8E7F"/>
    <w:rsid w:val="44511857"/>
    <w:rsid w:val="446BD695"/>
    <w:rsid w:val="449E6078"/>
    <w:rsid w:val="44AD78C9"/>
    <w:rsid w:val="454E1D8C"/>
    <w:rsid w:val="45596671"/>
    <w:rsid w:val="457A9070"/>
    <w:rsid w:val="457AA140"/>
    <w:rsid w:val="46ED2032"/>
    <w:rsid w:val="470FFD36"/>
    <w:rsid w:val="471C5162"/>
    <w:rsid w:val="471CABC0"/>
    <w:rsid w:val="474C5E36"/>
    <w:rsid w:val="47FFDCC6"/>
    <w:rsid w:val="48337B8F"/>
    <w:rsid w:val="4870270D"/>
    <w:rsid w:val="49087715"/>
    <w:rsid w:val="4A171BE7"/>
    <w:rsid w:val="4B9EB6F1"/>
    <w:rsid w:val="4C820447"/>
    <w:rsid w:val="4F350678"/>
    <w:rsid w:val="504A70A2"/>
    <w:rsid w:val="5091D70E"/>
    <w:rsid w:val="50B5B08C"/>
    <w:rsid w:val="520C25E0"/>
    <w:rsid w:val="52E7FE0C"/>
    <w:rsid w:val="5327C17A"/>
    <w:rsid w:val="53A083E9"/>
    <w:rsid w:val="54ED619E"/>
    <w:rsid w:val="564B7BF7"/>
    <w:rsid w:val="5696DC36"/>
    <w:rsid w:val="574AA319"/>
    <w:rsid w:val="576B48EB"/>
    <w:rsid w:val="5814871E"/>
    <w:rsid w:val="58A71D2F"/>
    <w:rsid w:val="594BFE03"/>
    <w:rsid w:val="595C412D"/>
    <w:rsid w:val="59DC1510"/>
    <w:rsid w:val="5A07BA59"/>
    <w:rsid w:val="5B35C20A"/>
    <w:rsid w:val="5BFF86F9"/>
    <w:rsid w:val="5C10DD0E"/>
    <w:rsid w:val="5C404B99"/>
    <w:rsid w:val="5C691119"/>
    <w:rsid w:val="5C9BFCD9"/>
    <w:rsid w:val="5CAA3036"/>
    <w:rsid w:val="5CB68C09"/>
    <w:rsid w:val="5D390B64"/>
    <w:rsid w:val="5E2644D3"/>
    <w:rsid w:val="5EBBC723"/>
    <w:rsid w:val="5EE87DD9"/>
    <w:rsid w:val="5EF5529C"/>
    <w:rsid w:val="5EFE9C15"/>
    <w:rsid w:val="5F0A7A4A"/>
    <w:rsid w:val="5FD5DD7B"/>
    <w:rsid w:val="60691729"/>
    <w:rsid w:val="6071B42F"/>
    <w:rsid w:val="6090C3B4"/>
    <w:rsid w:val="61405C47"/>
    <w:rsid w:val="619BE89C"/>
    <w:rsid w:val="62796E73"/>
    <w:rsid w:val="62CAD80E"/>
    <w:rsid w:val="62F21600"/>
    <w:rsid w:val="63B6878F"/>
    <w:rsid w:val="63F0AC93"/>
    <w:rsid w:val="64097241"/>
    <w:rsid w:val="64347778"/>
    <w:rsid w:val="6466EC96"/>
    <w:rsid w:val="649182AC"/>
    <w:rsid w:val="64B56DFC"/>
    <w:rsid w:val="650805D6"/>
    <w:rsid w:val="65960C79"/>
    <w:rsid w:val="6603E3A4"/>
    <w:rsid w:val="66553D96"/>
    <w:rsid w:val="66D2A367"/>
    <w:rsid w:val="66F635FB"/>
    <w:rsid w:val="675E25E9"/>
    <w:rsid w:val="67BAD7D7"/>
    <w:rsid w:val="67FEC68A"/>
    <w:rsid w:val="698EA781"/>
    <w:rsid w:val="6ADEEA1A"/>
    <w:rsid w:val="6B521ABE"/>
    <w:rsid w:val="6B830600"/>
    <w:rsid w:val="6C1E080E"/>
    <w:rsid w:val="6C5891F7"/>
    <w:rsid w:val="6C7DE1A9"/>
    <w:rsid w:val="6CDA81E4"/>
    <w:rsid w:val="6D243062"/>
    <w:rsid w:val="6D6109B9"/>
    <w:rsid w:val="6D826A7D"/>
    <w:rsid w:val="6DD9C759"/>
    <w:rsid w:val="6DEBDA85"/>
    <w:rsid w:val="6EDAC468"/>
    <w:rsid w:val="6F54126E"/>
    <w:rsid w:val="6FC963A9"/>
    <w:rsid w:val="6FDE4074"/>
    <w:rsid w:val="7097A4E5"/>
    <w:rsid w:val="70BFAA39"/>
    <w:rsid w:val="71DEF6E9"/>
    <w:rsid w:val="72337546"/>
    <w:rsid w:val="725C2E66"/>
    <w:rsid w:val="730E2663"/>
    <w:rsid w:val="73275F68"/>
    <w:rsid w:val="73C95719"/>
    <w:rsid w:val="747F409B"/>
    <w:rsid w:val="74D37F4C"/>
    <w:rsid w:val="755490C6"/>
    <w:rsid w:val="75EFE349"/>
    <w:rsid w:val="760B9B92"/>
    <w:rsid w:val="76431650"/>
    <w:rsid w:val="7657D411"/>
    <w:rsid w:val="76E65AA1"/>
    <w:rsid w:val="7704E6F9"/>
    <w:rsid w:val="775F2453"/>
    <w:rsid w:val="77858DBD"/>
    <w:rsid w:val="77A33410"/>
    <w:rsid w:val="781E59D0"/>
    <w:rsid w:val="795C7203"/>
    <w:rsid w:val="797BF011"/>
    <w:rsid w:val="79E42780"/>
    <w:rsid w:val="7A72A7EA"/>
    <w:rsid w:val="7AE7C792"/>
    <w:rsid w:val="7AFFBFD3"/>
    <w:rsid w:val="7B37D693"/>
    <w:rsid w:val="7B764182"/>
    <w:rsid w:val="7C4834DA"/>
    <w:rsid w:val="7C522037"/>
    <w:rsid w:val="7CF3E32B"/>
    <w:rsid w:val="7D4D85D0"/>
    <w:rsid w:val="7D89B6A6"/>
    <w:rsid w:val="7EADE7C4"/>
    <w:rsid w:val="7EC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00072-DB2A-451D-BB4A-83ACCA040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12232</Words>
  <Characters>73392</Characters>
  <Application>Microsoft Office Word</Application>
  <DocSecurity>0</DocSecurity>
  <Lines>611</Lines>
  <Paragraphs>170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2021-02-19T16:39:00Z</dcterms:created>
  <dcterms:modified xsi:type="dcterms:W3CDTF">2021-02-22T14:32:00Z</dcterms:modified>
</cp:coreProperties>
</file>